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F0CFF" w14:textId="11FF6210" w:rsidR="001B5D40" w:rsidRDefault="001B5D40" w:rsidP="001B5D40">
      <w:pPr>
        <w:spacing w:line="366" w:lineRule="exact"/>
        <w:jc w:val="right"/>
        <w:rPr>
          <w:ins w:id="0" w:author="友和 川畑" w:date="2024-10-26T10:55:00Z" w16du:dateUtc="2024-10-26T01:55:00Z"/>
          <w:rFonts w:hint="default"/>
          <w:sz w:val="24"/>
        </w:rPr>
        <w:pPrChange w:id="1" w:author="友和 川畑" w:date="2024-10-26T10:55:00Z" w16du:dateUtc="2024-10-26T01:55:00Z">
          <w:pPr>
            <w:spacing w:line="366" w:lineRule="exact"/>
            <w:jc w:val="center"/>
          </w:pPr>
        </w:pPrChange>
      </w:pPr>
      <w:ins w:id="2" w:author="友和 川畑" w:date="2024-10-26T10:55:00Z" w16du:dateUtc="2024-10-26T01:55:00Z">
        <w:r>
          <w:rPr>
            <w:sz w:val="24"/>
          </w:rPr>
          <w:t>添付資料</w:t>
        </w:r>
        <w:r>
          <w:rPr>
            <w:sz w:val="24"/>
          </w:rPr>
          <w:t>5</w:t>
        </w:r>
      </w:ins>
    </w:p>
    <w:p w14:paraId="437261BD" w14:textId="387F1ED8" w:rsidR="003410C0" w:rsidRDefault="003410C0">
      <w:pPr>
        <w:spacing w:line="366" w:lineRule="exact"/>
        <w:jc w:val="center"/>
        <w:rPr>
          <w:rFonts w:hint="default"/>
          <w:sz w:val="24"/>
        </w:rPr>
      </w:pPr>
      <w:r>
        <w:rPr>
          <w:sz w:val="24"/>
        </w:rPr>
        <w:t>指宿市山川地区ブルーカーボンプロジェクト協議会</w:t>
      </w:r>
      <w:ins w:id="3" w:author="友和 川畑" w:date="2024-10-26T10:54:00Z" w16du:dateUtc="2024-10-26T01:54:00Z">
        <w:r w:rsidR="001B5D40">
          <w:rPr>
            <w:sz w:val="24"/>
          </w:rPr>
          <w:t xml:space="preserve"> </w:t>
        </w:r>
        <w:r w:rsidR="001B5D40">
          <w:rPr>
            <w:sz w:val="24"/>
          </w:rPr>
          <w:t>規約</w:t>
        </w:r>
      </w:ins>
    </w:p>
    <w:p w14:paraId="68D39CCA" w14:textId="6ED882F8" w:rsidR="00A43374" w:rsidRDefault="003410C0" w:rsidP="00C0676C">
      <w:pPr>
        <w:spacing w:line="366" w:lineRule="exact"/>
        <w:jc w:val="center"/>
        <w:rPr>
          <w:rFonts w:hint="default"/>
        </w:rPr>
      </w:pPr>
      <w:r>
        <w:rPr>
          <w:sz w:val="24"/>
        </w:rPr>
        <w:t>（愛称：</w:t>
      </w:r>
      <w:ins w:id="4" w:author="友和 川畑" w:date="2024-10-26T10:53:00Z" w16du:dateUtc="2024-10-26T01:53:00Z">
        <w:r w:rsidR="001B5D40">
          <w:rPr>
            <w:sz w:val="24"/>
          </w:rPr>
          <w:t>指宿市</w:t>
        </w:r>
        <w:r w:rsidR="001B5D40">
          <w:rPr>
            <w:sz w:val="24"/>
          </w:rPr>
          <w:t>“</w:t>
        </w:r>
        <w:r w:rsidR="001B5D40">
          <w:rPr>
            <w:sz w:val="24"/>
          </w:rPr>
          <w:t>山川町漁協の海のゆりかご”</w:t>
        </w:r>
        <w:r w:rsidR="001B5D40" w:rsidRPr="001B5D40">
          <w:rPr>
            <w:color w:val="auto"/>
            <w:sz w:val="24"/>
            <w:rPrChange w:id="5" w:author="友和 川畑" w:date="2024-10-26T10:54:00Z" w16du:dateUtc="2024-10-26T01:54:00Z">
              <w:rPr>
                <w:color w:val="FF0000"/>
                <w:sz w:val="24"/>
              </w:rPr>
            </w:rPrChange>
          </w:rPr>
          <w:t>ブルーカーボンプロジェクト</w:t>
        </w:r>
      </w:ins>
      <w:ins w:id="6" w:author="友和 川畑" w:date="2024-10-26T10:54:00Z" w16du:dateUtc="2024-10-26T01:54:00Z">
        <w:r w:rsidR="001B5D40">
          <w:rPr>
            <w:color w:val="auto"/>
            <w:sz w:val="24"/>
          </w:rPr>
          <w:t>）</w:t>
        </w:r>
      </w:ins>
      <w:del w:id="7" w:author="友和 川畑" w:date="2024-10-26T10:53:00Z" w16du:dateUtc="2024-10-26T01:53:00Z">
        <w:r w:rsidR="00A01611" w:rsidRPr="001B5D40" w:rsidDel="001B5D40">
          <w:rPr>
            <w:color w:val="FF0000"/>
            <w:sz w:val="28"/>
            <w:szCs w:val="21"/>
            <w:rPrChange w:id="8" w:author="友和 川畑" w:date="2024-10-26T10:54:00Z" w16du:dateUtc="2024-10-26T01:54:00Z">
              <w:rPr>
                <w:color w:val="FF0000"/>
                <w:sz w:val="24"/>
              </w:rPr>
            </w:rPrChange>
          </w:rPr>
          <w:delText>山川の海のゆりかごを守る会</w:delText>
        </w:r>
        <w:r w:rsidRPr="001B5D40" w:rsidDel="001B5D40">
          <w:rPr>
            <w:color w:val="FF0000"/>
            <w:sz w:val="28"/>
            <w:szCs w:val="21"/>
            <w:rPrChange w:id="9" w:author="友和 川畑" w:date="2024-10-26T10:54:00Z" w16du:dateUtc="2024-10-26T01:54:00Z">
              <w:rPr>
                <w:color w:val="FF0000"/>
                <w:sz w:val="24"/>
              </w:rPr>
            </w:rPrChange>
          </w:rPr>
          <w:delText>）</w:delText>
        </w:r>
      </w:del>
      <w:del w:id="10" w:author="友和 川畑" w:date="2024-10-26T10:54:00Z" w16du:dateUtc="2024-10-26T01:54:00Z">
        <w:r w:rsidR="00A43374" w:rsidRPr="001B5D40" w:rsidDel="001B5D40">
          <w:rPr>
            <w:sz w:val="28"/>
            <w:szCs w:val="21"/>
            <w:rPrChange w:id="11" w:author="友和 川畑" w:date="2024-10-26T10:54:00Z" w16du:dateUtc="2024-10-26T01:54:00Z">
              <w:rPr>
                <w:sz w:val="24"/>
              </w:rPr>
            </w:rPrChange>
          </w:rPr>
          <w:delText>規約</w:delText>
        </w:r>
      </w:del>
    </w:p>
    <w:p w14:paraId="1932F196" w14:textId="77777777" w:rsidR="00A43374" w:rsidRDefault="00A43374">
      <w:pPr>
        <w:ind w:left="1063"/>
        <w:rPr>
          <w:rFonts w:hint="default"/>
        </w:rPr>
      </w:pPr>
    </w:p>
    <w:p w14:paraId="526AD92A" w14:textId="77777777" w:rsidR="00A43374" w:rsidRPr="001B5D40" w:rsidDel="001B5D40" w:rsidRDefault="00A43374">
      <w:pPr>
        <w:ind w:left="1063"/>
        <w:rPr>
          <w:del w:id="12" w:author="友和 川畑" w:date="2024-10-26T10:55:00Z" w16du:dateUtc="2024-10-26T01:55:00Z"/>
          <w:rFonts w:hint="default"/>
        </w:rPr>
      </w:pPr>
    </w:p>
    <w:p w14:paraId="6819F9A5" w14:textId="77777777" w:rsidR="00A43374" w:rsidRDefault="00A43374" w:rsidP="001B5D40">
      <w:pPr>
        <w:pPrChange w:id="13" w:author="友和 川畑" w:date="2024-10-26T10:55:00Z" w16du:dateUtc="2024-10-26T01:55:00Z">
          <w:pPr>
            <w:ind w:left="1063"/>
          </w:pPr>
        </w:pPrChange>
      </w:pPr>
    </w:p>
    <w:p w14:paraId="478B2388" w14:textId="65B781C1" w:rsidR="00A43374" w:rsidRDefault="00A43374">
      <w:pPr>
        <w:spacing w:line="366" w:lineRule="exact"/>
        <w:rPr>
          <w:rFonts w:hint="default"/>
        </w:rPr>
      </w:pPr>
      <w:r>
        <w:rPr>
          <w:sz w:val="24"/>
        </w:rPr>
        <w:t>（名称）</w:t>
      </w:r>
    </w:p>
    <w:p w14:paraId="3FDEE429" w14:textId="4BF9BC81" w:rsidR="00A43374" w:rsidRDefault="00A43374" w:rsidP="00F7202B">
      <w:pPr>
        <w:spacing w:line="366" w:lineRule="exact"/>
        <w:ind w:left="244" w:hangingChars="100" w:hanging="244"/>
        <w:rPr>
          <w:rFonts w:hint="default"/>
        </w:rPr>
      </w:pPr>
      <w:r>
        <w:rPr>
          <w:sz w:val="24"/>
        </w:rPr>
        <w:t xml:space="preserve">第１条　</w:t>
      </w:r>
      <w:r w:rsidR="000439AC">
        <w:rPr>
          <w:sz w:val="24"/>
        </w:rPr>
        <w:t>本</w:t>
      </w:r>
      <w:r>
        <w:rPr>
          <w:sz w:val="24"/>
        </w:rPr>
        <w:t>協議会は，指宿市山川地区ブルーカーボンプロジェクト協議会（以　下「</w:t>
      </w:r>
      <w:r w:rsidR="00006CD5">
        <w:rPr>
          <w:sz w:val="24"/>
        </w:rPr>
        <w:t>本</w:t>
      </w:r>
      <w:r>
        <w:rPr>
          <w:sz w:val="24"/>
        </w:rPr>
        <w:t>協議会」という）という。</w:t>
      </w:r>
    </w:p>
    <w:p w14:paraId="64E3C4DF" w14:textId="77777777" w:rsidR="00A43374" w:rsidRDefault="00A43374">
      <w:pPr>
        <w:rPr>
          <w:rFonts w:hint="default"/>
        </w:rPr>
      </w:pPr>
    </w:p>
    <w:p w14:paraId="11047FE6" w14:textId="77777777" w:rsidR="00A43374" w:rsidRDefault="00A43374">
      <w:pPr>
        <w:spacing w:line="366" w:lineRule="exact"/>
        <w:rPr>
          <w:rFonts w:hint="default"/>
        </w:rPr>
      </w:pPr>
      <w:r>
        <w:rPr>
          <w:sz w:val="24"/>
        </w:rPr>
        <w:t>（設置の目的）</w:t>
      </w:r>
    </w:p>
    <w:p w14:paraId="74AB48B5" w14:textId="367D513F" w:rsidR="00A43374" w:rsidRDefault="00A43374" w:rsidP="00F7202B">
      <w:pPr>
        <w:spacing w:line="366" w:lineRule="exact"/>
        <w:ind w:left="244" w:hangingChars="100" w:hanging="244"/>
        <w:rPr>
          <w:rFonts w:hint="default"/>
        </w:rPr>
      </w:pPr>
      <w:r>
        <w:rPr>
          <w:sz w:val="24"/>
        </w:rPr>
        <w:t xml:space="preserve">第２条　</w:t>
      </w:r>
      <w:r w:rsidR="00006CD5">
        <w:rPr>
          <w:sz w:val="24"/>
        </w:rPr>
        <w:t>本</w:t>
      </w:r>
      <w:r>
        <w:rPr>
          <w:sz w:val="24"/>
        </w:rPr>
        <w:t>協議会は，</w:t>
      </w:r>
      <w:bookmarkStart w:id="14" w:name="_Hlk149034748"/>
      <w:r>
        <w:rPr>
          <w:sz w:val="24"/>
        </w:rPr>
        <w:t>地球温暖化や海洋環境の変化による「磯焼け」で消失した藻場の再生及びブルーカーボンの創出</w:t>
      </w:r>
      <w:r w:rsidR="00006CD5">
        <w:rPr>
          <w:sz w:val="24"/>
        </w:rPr>
        <w:t>を通じて、</w:t>
      </w:r>
      <w:r>
        <w:rPr>
          <w:sz w:val="24"/>
        </w:rPr>
        <w:t>カーボンニュートラル</w:t>
      </w:r>
      <w:r w:rsidR="00006CD5">
        <w:rPr>
          <w:sz w:val="24"/>
        </w:rPr>
        <w:t>、ネイチャーポジティブ、地域振興に寄与するとともに</w:t>
      </w:r>
      <w:r>
        <w:rPr>
          <w:sz w:val="24"/>
        </w:rPr>
        <w:t>水産資源の維持・保全，持続可能な水産業</w:t>
      </w:r>
      <w:r w:rsidR="00006CD5">
        <w:rPr>
          <w:sz w:val="24"/>
        </w:rPr>
        <w:t>を実現すること</w:t>
      </w:r>
      <w:r>
        <w:rPr>
          <w:sz w:val="24"/>
        </w:rPr>
        <w:t>を目的</w:t>
      </w:r>
      <w:bookmarkEnd w:id="14"/>
      <w:r>
        <w:rPr>
          <w:sz w:val="24"/>
        </w:rPr>
        <w:t>とする。</w:t>
      </w:r>
    </w:p>
    <w:p w14:paraId="6A1143C2" w14:textId="77777777" w:rsidR="00A43374" w:rsidRDefault="00A43374">
      <w:pPr>
        <w:rPr>
          <w:rFonts w:hint="default"/>
        </w:rPr>
      </w:pPr>
    </w:p>
    <w:p w14:paraId="33615AFE" w14:textId="238F1E02" w:rsidR="00A43374" w:rsidRDefault="00A43374">
      <w:pPr>
        <w:spacing w:line="366" w:lineRule="exact"/>
        <w:rPr>
          <w:rFonts w:hint="default"/>
        </w:rPr>
      </w:pPr>
      <w:r>
        <w:rPr>
          <w:sz w:val="24"/>
        </w:rPr>
        <w:t>（会員）</w:t>
      </w:r>
    </w:p>
    <w:p w14:paraId="38ECA33B" w14:textId="61F00380" w:rsidR="00A43374" w:rsidRDefault="00A43374">
      <w:pPr>
        <w:spacing w:line="366" w:lineRule="exact"/>
        <w:rPr>
          <w:rFonts w:hint="default"/>
        </w:rPr>
      </w:pPr>
      <w:r>
        <w:rPr>
          <w:sz w:val="24"/>
        </w:rPr>
        <w:t xml:space="preserve">第３条　</w:t>
      </w:r>
      <w:commentRangeStart w:id="15"/>
      <w:r w:rsidR="00006CD5">
        <w:rPr>
          <w:sz w:val="24"/>
        </w:rPr>
        <w:t>本</w:t>
      </w:r>
      <w:r>
        <w:rPr>
          <w:sz w:val="24"/>
        </w:rPr>
        <w:t>協議会は，山川町漁業協同組合</w:t>
      </w:r>
      <w:r w:rsidR="00CB4F4E">
        <w:rPr>
          <w:sz w:val="24"/>
        </w:rPr>
        <w:t>正組合員および本協議会の趣旨に賛同する企業・団体等を</w:t>
      </w:r>
      <w:r w:rsidR="00073136">
        <w:rPr>
          <w:sz w:val="24"/>
        </w:rPr>
        <w:t>メンバー</w:t>
      </w:r>
      <w:r w:rsidR="00CB4F4E">
        <w:rPr>
          <w:sz w:val="24"/>
        </w:rPr>
        <w:t>として</w:t>
      </w:r>
      <w:r>
        <w:rPr>
          <w:sz w:val="24"/>
        </w:rPr>
        <w:t>構成する。</w:t>
      </w:r>
      <w:commentRangeEnd w:id="15"/>
      <w:r w:rsidR="004A05EE">
        <w:rPr>
          <w:rStyle w:val="a8"/>
        </w:rPr>
        <w:commentReference w:id="15"/>
      </w:r>
    </w:p>
    <w:p w14:paraId="693EE9EB" w14:textId="77777777" w:rsidR="00A43374" w:rsidRDefault="00A43374">
      <w:pPr>
        <w:rPr>
          <w:rFonts w:hint="default"/>
        </w:rPr>
      </w:pPr>
      <w:r>
        <w:t xml:space="preserve">　</w:t>
      </w:r>
    </w:p>
    <w:p w14:paraId="2DA0D442" w14:textId="105EA730" w:rsidR="00A43374" w:rsidRDefault="00A43374" w:rsidP="00F7202B">
      <w:pPr>
        <w:spacing w:line="366" w:lineRule="exact"/>
        <w:ind w:left="244" w:hangingChars="100" w:hanging="244"/>
        <w:rPr>
          <w:rFonts w:hint="default"/>
        </w:rPr>
      </w:pPr>
      <w:r>
        <w:rPr>
          <w:sz w:val="24"/>
        </w:rPr>
        <w:t xml:space="preserve">２　</w:t>
      </w:r>
      <w:r w:rsidR="00006CD5">
        <w:rPr>
          <w:sz w:val="24"/>
        </w:rPr>
        <w:t>本</w:t>
      </w:r>
      <w:r>
        <w:rPr>
          <w:sz w:val="24"/>
        </w:rPr>
        <w:t>協議会の趣旨に賛同する企業・団体等</w:t>
      </w:r>
      <w:r w:rsidR="00CB4F4E">
        <w:rPr>
          <w:sz w:val="24"/>
        </w:rPr>
        <w:t>は</w:t>
      </w:r>
      <w:r>
        <w:rPr>
          <w:rFonts w:ascii="ＭＳ 明朝" w:hAnsi="ＭＳ 明朝"/>
          <w:spacing w:val="-4"/>
          <w:sz w:val="24"/>
        </w:rPr>
        <w:t>会員現在数の過半数の承認</w:t>
      </w:r>
      <w:r w:rsidR="00CB4F4E">
        <w:rPr>
          <w:rFonts w:ascii="ＭＳ 明朝" w:hAnsi="ＭＳ 明朝"/>
          <w:spacing w:val="-4"/>
          <w:sz w:val="24"/>
        </w:rPr>
        <w:t>によって</w:t>
      </w:r>
      <w:r w:rsidR="00073136">
        <w:rPr>
          <w:rFonts w:ascii="ＭＳ 明朝" w:hAnsi="ＭＳ 明朝"/>
          <w:spacing w:val="-4"/>
          <w:sz w:val="24"/>
        </w:rPr>
        <w:t>メンバー</w:t>
      </w:r>
      <w:r>
        <w:rPr>
          <w:rFonts w:ascii="ＭＳ 明朝" w:hAnsi="ＭＳ 明朝"/>
          <w:spacing w:val="-4"/>
          <w:sz w:val="24"/>
        </w:rPr>
        <w:t>として認めるもの</w:t>
      </w:r>
      <w:r w:rsidR="00CB4F4E">
        <w:rPr>
          <w:rFonts w:ascii="ＭＳ 明朝" w:hAnsi="ＭＳ 明朝"/>
          <w:spacing w:val="-4"/>
          <w:sz w:val="24"/>
        </w:rPr>
        <w:t>とする。</w:t>
      </w:r>
    </w:p>
    <w:p w14:paraId="0DFBB36F" w14:textId="77777777" w:rsidR="00A43374" w:rsidRDefault="00A43374">
      <w:pPr>
        <w:spacing w:line="366" w:lineRule="exact"/>
        <w:rPr>
          <w:rFonts w:hint="default"/>
        </w:rPr>
      </w:pPr>
      <w:r>
        <w:rPr>
          <w:sz w:val="24"/>
        </w:rPr>
        <w:t xml:space="preserve">　　</w:t>
      </w:r>
    </w:p>
    <w:p w14:paraId="29B69BF7" w14:textId="77777777" w:rsidR="00A43374" w:rsidRPr="008C2397" w:rsidRDefault="00A43374">
      <w:pPr>
        <w:rPr>
          <w:rFonts w:hint="default"/>
        </w:rPr>
      </w:pPr>
    </w:p>
    <w:p w14:paraId="5D8A25C0" w14:textId="65351586" w:rsidR="00A43374" w:rsidRDefault="00863000" w:rsidP="00C0676C">
      <w:pPr>
        <w:spacing w:line="366" w:lineRule="exact"/>
        <w:ind w:left="244" w:hangingChars="100" w:hanging="244"/>
        <w:rPr>
          <w:rFonts w:hint="default"/>
          <w:sz w:val="24"/>
        </w:rPr>
      </w:pPr>
      <w:r>
        <w:rPr>
          <w:sz w:val="24"/>
        </w:rPr>
        <w:t>３</w:t>
      </w:r>
      <w:r w:rsidR="00A43374">
        <w:rPr>
          <w:sz w:val="24"/>
        </w:rPr>
        <w:t xml:space="preserve">　</w:t>
      </w:r>
      <w:commentRangeStart w:id="16"/>
      <w:r w:rsidR="00073136">
        <w:rPr>
          <w:sz w:val="24"/>
        </w:rPr>
        <w:t>メンバーおよびアドバイザー</w:t>
      </w:r>
      <w:r w:rsidR="00CB4F4E">
        <w:rPr>
          <w:sz w:val="24"/>
        </w:rPr>
        <w:t>ではない、本協議会の趣旨に賛同する個人・企業・団体等の活動協力、参加については妨げるものではなく、</w:t>
      </w:r>
      <w:r w:rsidR="004A05EE">
        <w:rPr>
          <w:sz w:val="24"/>
        </w:rPr>
        <w:t>会長</w:t>
      </w:r>
      <w:r w:rsidR="00CB4F4E">
        <w:rPr>
          <w:sz w:val="24"/>
        </w:rPr>
        <w:t>の決定で</w:t>
      </w:r>
      <w:r w:rsidR="00073136">
        <w:rPr>
          <w:sz w:val="24"/>
        </w:rPr>
        <w:t>サポーターとして認め</w:t>
      </w:r>
      <w:r w:rsidR="004A05EE">
        <w:rPr>
          <w:sz w:val="24"/>
        </w:rPr>
        <w:t>るものとする。</w:t>
      </w:r>
      <w:commentRangeEnd w:id="16"/>
      <w:r w:rsidR="004A05EE">
        <w:rPr>
          <w:rStyle w:val="a8"/>
        </w:rPr>
        <w:commentReference w:id="16"/>
      </w:r>
    </w:p>
    <w:p w14:paraId="731D1688" w14:textId="77777777" w:rsidR="00863000" w:rsidRDefault="00863000" w:rsidP="00863000">
      <w:pPr>
        <w:spacing w:line="366" w:lineRule="exact"/>
        <w:ind w:left="244" w:hangingChars="100" w:hanging="244"/>
        <w:jc w:val="left"/>
        <w:rPr>
          <w:rFonts w:hint="default"/>
          <w:sz w:val="24"/>
        </w:rPr>
      </w:pPr>
    </w:p>
    <w:p w14:paraId="61793FE6" w14:textId="4087B3EF" w:rsidR="00863000" w:rsidRDefault="00863000" w:rsidP="00863000">
      <w:pPr>
        <w:spacing w:line="366" w:lineRule="exact"/>
        <w:ind w:left="244" w:hangingChars="100" w:hanging="244"/>
        <w:jc w:val="left"/>
        <w:rPr>
          <w:rFonts w:hint="default"/>
        </w:rPr>
      </w:pPr>
      <w:r>
        <w:rPr>
          <w:sz w:val="24"/>
        </w:rPr>
        <w:t>４</w:t>
      </w:r>
      <w:commentRangeStart w:id="17"/>
      <w:r>
        <w:rPr>
          <w:sz w:val="24"/>
        </w:rPr>
        <w:t xml:space="preserve">　本協議会の活動推進に必要な連携，助言，協力を得るために、企業・団体・有識者等からなるアドバイザーを設置することができる。</w:t>
      </w:r>
      <w:commentRangeEnd w:id="17"/>
      <w:r>
        <w:rPr>
          <w:rStyle w:val="a8"/>
        </w:rPr>
        <w:commentReference w:id="17"/>
      </w:r>
    </w:p>
    <w:p w14:paraId="4D771843" w14:textId="77777777" w:rsidR="00284594" w:rsidRDefault="00284594" w:rsidP="00F7202B">
      <w:pPr>
        <w:spacing w:line="366" w:lineRule="exact"/>
        <w:ind w:left="244" w:hangingChars="100" w:hanging="244"/>
        <w:rPr>
          <w:rFonts w:hint="default"/>
          <w:sz w:val="24"/>
        </w:rPr>
      </w:pPr>
    </w:p>
    <w:p w14:paraId="38A69E3D" w14:textId="3CC2C499" w:rsidR="00284594" w:rsidRDefault="00284594" w:rsidP="00F7202B">
      <w:pPr>
        <w:spacing w:line="366" w:lineRule="exact"/>
        <w:ind w:left="244" w:hangingChars="100" w:hanging="244"/>
        <w:rPr>
          <w:rFonts w:hint="default"/>
          <w:sz w:val="24"/>
        </w:rPr>
      </w:pPr>
      <w:commentRangeStart w:id="18"/>
      <w:commentRangeStart w:id="19"/>
      <w:r>
        <w:rPr>
          <w:sz w:val="24"/>
        </w:rPr>
        <w:t>５　本協議会を退会しようとする</w:t>
      </w:r>
      <w:r w:rsidR="004A05EE">
        <w:rPr>
          <w:sz w:val="24"/>
        </w:rPr>
        <w:t>メンバー、</w:t>
      </w:r>
      <w:r w:rsidR="00863000">
        <w:rPr>
          <w:sz w:val="24"/>
        </w:rPr>
        <w:t>サポーター</w:t>
      </w:r>
      <w:r w:rsidR="004A05EE">
        <w:rPr>
          <w:sz w:val="24"/>
        </w:rPr>
        <w:t>および</w:t>
      </w:r>
      <w:r w:rsidR="00863000">
        <w:rPr>
          <w:sz w:val="24"/>
        </w:rPr>
        <w:t>アドバイザー</w:t>
      </w:r>
      <w:r>
        <w:rPr>
          <w:sz w:val="24"/>
        </w:rPr>
        <w:t>は、会長にその旨を伝達し、</w:t>
      </w:r>
      <w:r w:rsidR="00C0676C">
        <w:rPr>
          <w:sz w:val="24"/>
        </w:rPr>
        <w:t>役員会の</w:t>
      </w:r>
      <w:r>
        <w:rPr>
          <w:sz w:val="24"/>
        </w:rPr>
        <w:t>承認を得ることとする。</w:t>
      </w:r>
    </w:p>
    <w:p w14:paraId="21AFE2E1" w14:textId="77777777" w:rsidR="00284594" w:rsidRDefault="00284594" w:rsidP="00C0676C">
      <w:pPr>
        <w:spacing w:line="366" w:lineRule="exact"/>
        <w:rPr>
          <w:rFonts w:hint="default"/>
          <w:sz w:val="24"/>
        </w:rPr>
      </w:pPr>
    </w:p>
    <w:p w14:paraId="0B29495E" w14:textId="0D770AFD" w:rsidR="00284594" w:rsidRDefault="00284594" w:rsidP="00F7202B">
      <w:pPr>
        <w:spacing w:line="366" w:lineRule="exact"/>
        <w:ind w:left="244" w:hangingChars="100" w:hanging="244"/>
        <w:rPr>
          <w:rFonts w:hint="default"/>
        </w:rPr>
      </w:pPr>
      <w:r>
        <w:rPr>
          <w:sz w:val="24"/>
        </w:rPr>
        <w:t>６　本協議会の活動に対する妨害、名誉のき損、規約に反する行為を行った</w:t>
      </w:r>
      <w:r w:rsidR="004A05EE">
        <w:rPr>
          <w:sz w:val="24"/>
        </w:rPr>
        <w:t>メンバー、</w:t>
      </w:r>
      <w:r w:rsidR="00863000">
        <w:rPr>
          <w:sz w:val="24"/>
        </w:rPr>
        <w:t>サポーターおよびアドバイザー</w:t>
      </w:r>
      <w:r>
        <w:rPr>
          <w:sz w:val="24"/>
        </w:rPr>
        <w:t>総会</w:t>
      </w:r>
      <w:r w:rsidR="00863000">
        <w:rPr>
          <w:sz w:val="24"/>
        </w:rPr>
        <w:t>における審議と</w:t>
      </w:r>
      <w:r>
        <w:rPr>
          <w:sz w:val="24"/>
        </w:rPr>
        <w:t>承認により除名</w:t>
      </w:r>
      <w:r w:rsidR="00863000">
        <w:rPr>
          <w:sz w:val="24"/>
        </w:rPr>
        <w:t>することができる</w:t>
      </w:r>
      <w:r>
        <w:rPr>
          <w:sz w:val="24"/>
        </w:rPr>
        <w:t>。</w:t>
      </w:r>
    </w:p>
    <w:commentRangeEnd w:id="18"/>
    <w:p w14:paraId="321FB175" w14:textId="42A20B5B" w:rsidR="00A43374" w:rsidRPr="00284594" w:rsidRDefault="00284594">
      <w:pPr>
        <w:rPr>
          <w:rFonts w:hint="default"/>
        </w:rPr>
      </w:pPr>
      <w:r>
        <w:rPr>
          <w:rStyle w:val="a8"/>
        </w:rPr>
        <w:commentReference w:id="18"/>
      </w:r>
      <w:commentRangeEnd w:id="19"/>
      <w:r>
        <w:rPr>
          <w:rStyle w:val="a8"/>
        </w:rPr>
        <w:commentReference w:id="19"/>
      </w:r>
    </w:p>
    <w:p w14:paraId="04E7A801" w14:textId="77777777" w:rsidR="00A43374" w:rsidRDefault="00A43374">
      <w:pPr>
        <w:spacing w:line="366" w:lineRule="exact"/>
        <w:rPr>
          <w:rFonts w:hint="default"/>
        </w:rPr>
      </w:pPr>
      <w:r>
        <w:rPr>
          <w:sz w:val="24"/>
        </w:rPr>
        <w:lastRenderedPageBreak/>
        <w:t>（協議会の活動内容）</w:t>
      </w:r>
    </w:p>
    <w:p w14:paraId="4624E151" w14:textId="5D9A6711" w:rsidR="00A43374" w:rsidRPr="00C518ED" w:rsidRDefault="00A43374" w:rsidP="00F7202B">
      <w:pPr>
        <w:spacing w:line="366" w:lineRule="exact"/>
        <w:ind w:left="244" w:hangingChars="100" w:hanging="244"/>
        <w:rPr>
          <w:rFonts w:ascii="ＭＳ 明朝" w:hAnsi="ＭＳ 明朝" w:hint="default"/>
          <w:sz w:val="24"/>
          <w:szCs w:val="24"/>
        </w:rPr>
      </w:pPr>
      <w:r>
        <w:rPr>
          <w:sz w:val="24"/>
        </w:rPr>
        <w:t>第４条　この協議会は，所期の目的を達成するために以下の各号に掲げる活　動を行う。</w:t>
      </w:r>
      <w:r w:rsidR="00C518ED" w:rsidRPr="00C518ED">
        <w:rPr>
          <w:rFonts w:ascii="ＭＳ 明朝" w:hAnsi="ＭＳ 明朝"/>
          <w:sz w:val="24"/>
          <w:szCs w:val="24"/>
        </w:rPr>
        <w:t>但し，漁業権の侵害にあたる活動は実施</w:t>
      </w:r>
      <w:r w:rsidR="00F61C4E">
        <w:rPr>
          <w:rFonts w:ascii="ＭＳ 明朝" w:hAnsi="ＭＳ 明朝"/>
          <w:sz w:val="24"/>
          <w:szCs w:val="24"/>
        </w:rPr>
        <w:t>しない。</w:t>
      </w:r>
    </w:p>
    <w:p w14:paraId="0FE4A7B0" w14:textId="77777777" w:rsidR="00A43374" w:rsidRDefault="00A43374">
      <w:pPr>
        <w:spacing w:line="366" w:lineRule="exact"/>
        <w:rPr>
          <w:rFonts w:hint="default"/>
        </w:rPr>
      </w:pPr>
      <w:r>
        <w:rPr>
          <w:sz w:val="24"/>
        </w:rPr>
        <w:t xml:space="preserve">　（１）藻場再生・ブルーカーボンの創出及び作業の実施</w:t>
      </w:r>
    </w:p>
    <w:p w14:paraId="5201B472" w14:textId="77777777" w:rsidR="00A43374" w:rsidRDefault="00A43374">
      <w:pPr>
        <w:spacing w:line="366" w:lineRule="exact"/>
        <w:rPr>
          <w:rFonts w:hint="default"/>
        </w:rPr>
      </w:pPr>
      <w:r>
        <w:rPr>
          <w:sz w:val="24"/>
        </w:rPr>
        <w:t xml:space="preserve">　（２）藻場及びブルーカーボンについての調査研究や普及</w:t>
      </w:r>
      <w:r>
        <w:rPr>
          <w:rFonts w:ascii="ＭＳ 明朝" w:hAnsi="ＭＳ 明朝"/>
          <w:sz w:val="24"/>
        </w:rPr>
        <w:t>･</w:t>
      </w:r>
      <w:r>
        <w:rPr>
          <w:sz w:val="24"/>
        </w:rPr>
        <w:t>啓発活動</w:t>
      </w:r>
    </w:p>
    <w:p w14:paraId="26746B62" w14:textId="77777777" w:rsidR="00A43374" w:rsidRDefault="00A43374">
      <w:pPr>
        <w:spacing w:line="366" w:lineRule="exact"/>
        <w:rPr>
          <w:rFonts w:hint="default"/>
        </w:rPr>
      </w:pPr>
      <w:r>
        <w:rPr>
          <w:sz w:val="24"/>
        </w:rPr>
        <w:t xml:space="preserve">　（３）ブルーカーボンクレジットに係る申請等の処理手続き</w:t>
      </w:r>
    </w:p>
    <w:p w14:paraId="5B484CA4" w14:textId="35119064" w:rsidR="00A43374" w:rsidRDefault="00A43374">
      <w:pPr>
        <w:spacing w:line="366" w:lineRule="exact"/>
        <w:rPr>
          <w:rFonts w:hint="default"/>
        </w:rPr>
      </w:pPr>
      <w:r>
        <w:rPr>
          <w:sz w:val="24"/>
        </w:rPr>
        <w:t xml:space="preserve">　（４）</w:t>
      </w:r>
      <w:r w:rsidR="000439AC">
        <w:rPr>
          <w:sz w:val="24"/>
        </w:rPr>
        <w:t>前</w:t>
      </w:r>
      <w:r>
        <w:rPr>
          <w:sz w:val="24"/>
        </w:rPr>
        <w:t>各号に定める</w:t>
      </w:r>
      <w:r w:rsidR="000439AC">
        <w:rPr>
          <w:sz w:val="24"/>
        </w:rPr>
        <w:t>活動</w:t>
      </w:r>
      <w:r>
        <w:rPr>
          <w:sz w:val="24"/>
        </w:rPr>
        <w:t>の他，</w:t>
      </w:r>
      <w:r w:rsidR="004A05EE">
        <w:rPr>
          <w:sz w:val="24"/>
        </w:rPr>
        <w:t>本</w:t>
      </w:r>
      <w:r>
        <w:rPr>
          <w:sz w:val="24"/>
        </w:rPr>
        <w:t>協議会の目的達成のために必要な活動</w:t>
      </w:r>
    </w:p>
    <w:p w14:paraId="18748202" w14:textId="77777777" w:rsidR="00A14EFC" w:rsidRDefault="00A14EFC">
      <w:pPr>
        <w:spacing w:line="366" w:lineRule="exact"/>
        <w:rPr>
          <w:rFonts w:hint="default"/>
          <w:sz w:val="24"/>
        </w:rPr>
      </w:pPr>
    </w:p>
    <w:p w14:paraId="7FB118B3" w14:textId="00631EE5" w:rsidR="00A43374" w:rsidRDefault="00A43374">
      <w:pPr>
        <w:spacing w:line="366" w:lineRule="exact"/>
        <w:rPr>
          <w:rFonts w:hint="default"/>
        </w:rPr>
      </w:pPr>
      <w:r>
        <w:rPr>
          <w:sz w:val="24"/>
        </w:rPr>
        <w:t>（役員）</w:t>
      </w:r>
    </w:p>
    <w:p w14:paraId="480D8529" w14:textId="528956C5" w:rsidR="00A43374" w:rsidRDefault="00A43374">
      <w:pPr>
        <w:spacing w:line="366" w:lineRule="exact"/>
        <w:rPr>
          <w:rFonts w:hint="default"/>
        </w:rPr>
      </w:pPr>
      <w:r>
        <w:rPr>
          <w:sz w:val="24"/>
        </w:rPr>
        <w:t xml:space="preserve">第５条　</w:t>
      </w:r>
      <w:r w:rsidR="00F61C4E">
        <w:rPr>
          <w:sz w:val="24"/>
        </w:rPr>
        <w:t>本</w:t>
      </w:r>
      <w:r>
        <w:rPr>
          <w:sz w:val="24"/>
        </w:rPr>
        <w:t>協議会に，次に掲げる役員を</w:t>
      </w:r>
      <w:r w:rsidR="00F61C4E">
        <w:rPr>
          <w:sz w:val="24"/>
        </w:rPr>
        <w:t>設置する</w:t>
      </w:r>
      <w:r>
        <w:rPr>
          <w:sz w:val="24"/>
        </w:rPr>
        <w:t>。</w:t>
      </w:r>
    </w:p>
    <w:p w14:paraId="49BA52BB" w14:textId="77777777" w:rsidR="00A43374" w:rsidRDefault="00A43374">
      <w:pPr>
        <w:spacing w:line="366" w:lineRule="exact"/>
        <w:rPr>
          <w:rFonts w:hint="default"/>
        </w:rPr>
      </w:pPr>
      <w:r>
        <w:rPr>
          <w:sz w:val="24"/>
        </w:rPr>
        <w:t xml:space="preserve">　（１）会　長　　１名</w:t>
      </w:r>
    </w:p>
    <w:p w14:paraId="0C04ABCD" w14:textId="77777777" w:rsidR="00A43374" w:rsidRDefault="00A43374">
      <w:pPr>
        <w:spacing w:line="366" w:lineRule="exact"/>
        <w:rPr>
          <w:rFonts w:hint="default"/>
        </w:rPr>
      </w:pPr>
      <w:r>
        <w:rPr>
          <w:sz w:val="24"/>
        </w:rPr>
        <w:t xml:space="preserve">　（２）副会長　　１名</w:t>
      </w:r>
    </w:p>
    <w:p w14:paraId="2A3F7F1D" w14:textId="77777777" w:rsidR="00A43374" w:rsidRDefault="00A43374">
      <w:pPr>
        <w:spacing w:line="366" w:lineRule="exact"/>
        <w:rPr>
          <w:rFonts w:hint="default"/>
        </w:rPr>
      </w:pPr>
      <w:r>
        <w:rPr>
          <w:sz w:val="24"/>
        </w:rPr>
        <w:t xml:space="preserve">　（３）監　事　　２名</w:t>
      </w:r>
    </w:p>
    <w:p w14:paraId="60FC3262" w14:textId="77777777" w:rsidR="00A43374" w:rsidRDefault="00A43374">
      <w:pPr>
        <w:spacing w:line="366" w:lineRule="exact"/>
        <w:rPr>
          <w:rFonts w:hint="default"/>
        </w:rPr>
      </w:pPr>
      <w:r>
        <w:rPr>
          <w:rFonts w:ascii="ＭＳ 明朝" w:hAnsi="ＭＳ 明朝"/>
          <w:spacing w:val="-4"/>
          <w:sz w:val="24"/>
        </w:rPr>
        <w:t>２　会長，副会長及び監事は総会において選出する。</w:t>
      </w:r>
    </w:p>
    <w:p w14:paraId="4625B1F1" w14:textId="77777777" w:rsidR="00A43374" w:rsidRDefault="00A43374">
      <w:pPr>
        <w:spacing w:line="366" w:lineRule="exact"/>
        <w:rPr>
          <w:rFonts w:hint="default"/>
        </w:rPr>
      </w:pPr>
      <w:r>
        <w:rPr>
          <w:rFonts w:ascii="ＭＳ 明朝" w:hAnsi="ＭＳ 明朝"/>
          <w:spacing w:val="-4"/>
          <w:sz w:val="24"/>
        </w:rPr>
        <w:t>３</w:t>
      </w:r>
      <w:r>
        <w:rPr>
          <w:rFonts w:ascii="ＭＳ 明朝" w:hAnsi="ＭＳ 明朝"/>
          <w:spacing w:val="-3"/>
          <w:sz w:val="24"/>
        </w:rPr>
        <w:t xml:space="preserve">  </w:t>
      </w:r>
      <w:r>
        <w:rPr>
          <w:rFonts w:ascii="ＭＳ 明朝" w:hAnsi="ＭＳ 明朝"/>
          <w:spacing w:val="-4"/>
          <w:sz w:val="24"/>
        </w:rPr>
        <w:t>会長は会務を総理する。</w:t>
      </w:r>
    </w:p>
    <w:p w14:paraId="2F284A4F" w14:textId="77777777" w:rsidR="00A43374" w:rsidRDefault="00A43374" w:rsidP="00F7202B">
      <w:pPr>
        <w:spacing w:line="366" w:lineRule="exact"/>
        <w:ind w:left="236" w:hangingChars="100" w:hanging="236"/>
        <w:rPr>
          <w:rFonts w:hint="default"/>
        </w:rPr>
      </w:pPr>
      <w:r>
        <w:rPr>
          <w:rFonts w:ascii="ＭＳ 明朝" w:hAnsi="ＭＳ 明朝"/>
          <w:spacing w:val="-4"/>
          <w:sz w:val="24"/>
        </w:rPr>
        <w:t>４</w:t>
      </w:r>
      <w:r>
        <w:rPr>
          <w:rFonts w:ascii="ＭＳ 明朝" w:hAnsi="ＭＳ 明朝"/>
          <w:spacing w:val="-3"/>
          <w:sz w:val="24"/>
        </w:rPr>
        <w:t xml:space="preserve">  </w:t>
      </w:r>
      <w:r>
        <w:rPr>
          <w:rFonts w:ascii="ＭＳ 明朝" w:hAnsi="ＭＳ 明朝"/>
          <w:spacing w:val="-4"/>
          <w:sz w:val="24"/>
        </w:rPr>
        <w:t>会長に事故があるとき，又は会長が欠けたときは，副会長がその職務を代理する。</w:t>
      </w:r>
    </w:p>
    <w:p w14:paraId="37B797C9" w14:textId="77777777" w:rsidR="00A43374" w:rsidRDefault="00A43374" w:rsidP="00F7202B">
      <w:pPr>
        <w:spacing w:line="366" w:lineRule="exact"/>
        <w:ind w:left="236" w:hangingChars="100" w:hanging="236"/>
        <w:rPr>
          <w:rFonts w:hint="default"/>
        </w:rPr>
      </w:pPr>
      <w:r>
        <w:rPr>
          <w:rFonts w:ascii="ＭＳ 明朝" w:hAnsi="ＭＳ 明朝"/>
          <w:spacing w:val="-4"/>
          <w:sz w:val="24"/>
        </w:rPr>
        <w:t>５　監事は，本会の会計を監査し，事業年度の第１回の総会において監査の結果を報告する。</w:t>
      </w:r>
    </w:p>
    <w:p w14:paraId="1946C0C1" w14:textId="77777777" w:rsidR="00A43374" w:rsidRDefault="00A43374" w:rsidP="00F7202B">
      <w:pPr>
        <w:spacing w:line="366" w:lineRule="exact"/>
        <w:ind w:left="236" w:hangingChars="100" w:hanging="236"/>
        <w:rPr>
          <w:rFonts w:hint="default"/>
        </w:rPr>
      </w:pPr>
      <w:r>
        <w:rPr>
          <w:rFonts w:ascii="ＭＳ 明朝" w:hAnsi="ＭＳ 明朝"/>
          <w:spacing w:val="-4"/>
          <w:sz w:val="24"/>
        </w:rPr>
        <w:t xml:space="preserve">６　役員の任期は，２年とし，後任として選出された役員の任期は，退任した役員の残任期間とする。　　</w:t>
      </w:r>
    </w:p>
    <w:p w14:paraId="4A5D7192" w14:textId="77777777" w:rsidR="00A43374" w:rsidRDefault="00A43374">
      <w:pPr>
        <w:rPr>
          <w:rFonts w:hint="default"/>
        </w:rPr>
      </w:pPr>
    </w:p>
    <w:p w14:paraId="7DDAD67C" w14:textId="77777777" w:rsidR="00A43374" w:rsidRDefault="00A43374">
      <w:pPr>
        <w:spacing w:line="366" w:lineRule="exact"/>
        <w:rPr>
          <w:rFonts w:hint="default"/>
        </w:rPr>
      </w:pPr>
      <w:r>
        <w:rPr>
          <w:sz w:val="24"/>
        </w:rPr>
        <w:t>（役員の任務）</w:t>
      </w:r>
    </w:p>
    <w:p w14:paraId="4F635B31" w14:textId="77777777" w:rsidR="00A43374" w:rsidRDefault="00A43374">
      <w:pPr>
        <w:spacing w:line="366" w:lineRule="exact"/>
        <w:rPr>
          <w:rFonts w:hint="default"/>
        </w:rPr>
      </w:pPr>
      <w:r>
        <w:rPr>
          <w:sz w:val="24"/>
        </w:rPr>
        <w:t>第６条　役員の任務は次のとおりとする。</w:t>
      </w:r>
    </w:p>
    <w:p w14:paraId="31AE424A" w14:textId="32FC09CE" w:rsidR="00A43374" w:rsidRDefault="00A43374">
      <w:pPr>
        <w:spacing w:line="366" w:lineRule="exact"/>
        <w:rPr>
          <w:rFonts w:hint="default"/>
        </w:rPr>
      </w:pPr>
      <w:r>
        <w:rPr>
          <w:sz w:val="24"/>
        </w:rPr>
        <w:t xml:space="preserve">　（１）会長は，</w:t>
      </w:r>
      <w:r w:rsidR="00863000">
        <w:rPr>
          <w:sz w:val="24"/>
        </w:rPr>
        <w:t>本</w:t>
      </w:r>
      <w:r>
        <w:rPr>
          <w:sz w:val="24"/>
        </w:rPr>
        <w:t>協議会を代表し，業務を統括する</w:t>
      </w:r>
    </w:p>
    <w:p w14:paraId="0531E269" w14:textId="77777777" w:rsidR="00A43374" w:rsidRDefault="00A43374" w:rsidP="00F7202B">
      <w:pPr>
        <w:spacing w:line="366" w:lineRule="exact"/>
        <w:ind w:left="731" w:hangingChars="300" w:hanging="731"/>
        <w:rPr>
          <w:rFonts w:hint="default"/>
        </w:rPr>
      </w:pPr>
      <w:r>
        <w:rPr>
          <w:sz w:val="24"/>
        </w:rPr>
        <w:t xml:space="preserve">　（２）副会長は，会長を補佐し，会長に事故あるときはその職務を代理する。</w:t>
      </w:r>
    </w:p>
    <w:p w14:paraId="65C77B3B" w14:textId="77777777" w:rsidR="00A43374" w:rsidRDefault="00A43374">
      <w:pPr>
        <w:rPr>
          <w:rFonts w:hint="default"/>
        </w:rPr>
      </w:pPr>
    </w:p>
    <w:p w14:paraId="30CF8344" w14:textId="79D2971C" w:rsidR="00A43374" w:rsidRDefault="00A43374">
      <w:pPr>
        <w:spacing w:line="366" w:lineRule="exact"/>
        <w:rPr>
          <w:rFonts w:hint="default"/>
        </w:rPr>
      </w:pPr>
      <w:r>
        <w:rPr>
          <w:rFonts w:ascii="ＭＳ 明朝" w:hAnsi="ＭＳ 明朝"/>
          <w:spacing w:val="-4"/>
          <w:sz w:val="24"/>
        </w:rPr>
        <w:t>（総会）</w:t>
      </w:r>
    </w:p>
    <w:p w14:paraId="23EB92B5" w14:textId="55285DA8" w:rsidR="00A43374" w:rsidRDefault="00A43374">
      <w:pPr>
        <w:spacing w:line="366" w:lineRule="exact"/>
        <w:rPr>
          <w:rFonts w:hint="default"/>
        </w:rPr>
      </w:pPr>
      <w:r>
        <w:rPr>
          <w:rFonts w:ascii="ＭＳ 明朝" w:hAnsi="ＭＳ 明朝"/>
          <w:spacing w:val="-4"/>
          <w:sz w:val="24"/>
        </w:rPr>
        <w:t xml:space="preserve">第７条　</w:t>
      </w:r>
      <w:r w:rsidR="004A05EE">
        <w:rPr>
          <w:rFonts w:ascii="ＭＳ 明朝" w:hAnsi="ＭＳ 明朝"/>
          <w:spacing w:val="-4"/>
          <w:sz w:val="24"/>
        </w:rPr>
        <w:t>本</w:t>
      </w:r>
      <w:r>
        <w:rPr>
          <w:rFonts w:ascii="ＭＳ 明朝" w:hAnsi="ＭＳ 明朝"/>
          <w:spacing w:val="-4"/>
          <w:sz w:val="24"/>
        </w:rPr>
        <w:t>協議会の総会は，いずれも会長が招集する。</w:t>
      </w:r>
    </w:p>
    <w:p w14:paraId="1F67FCC7" w14:textId="77777777" w:rsidR="00A43374" w:rsidRDefault="00A43374">
      <w:pPr>
        <w:spacing w:line="366" w:lineRule="exact"/>
        <w:rPr>
          <w:rFonts w:hint="default"/>
        </w:rPr>
      </w:pPr>
      <w:r>
        <w:rPr>
          <w:rFonts w:ascii="ＭＳ 明朝" w:hAnsi="ＭＳ 明朝"/>
          <w:spacing w:val="-4"/>
          <w:sz w:val="24"/>
        </w:rPr>
        <w:t>２　総会は，会員のうち，会員議決数の過半数以上の出席をもって成立する。</w:t>
      </w:r>
    </w:p>
    <w:p w14:paraId="73591BA8" w14:textId="77777777" w:rsidR="00A43374" w:rsidRDefault="00A43374">
      <w:pPr>
        <w:spacing w:line="366" w:lineRule="exact"/>
        <w:rPr>
          <w:rFonts w:hint="default"/>
        </w:rPr>
      </w:pPr>
      <w:r>
        <w:rPr>
          <w:rFonts w:ascii="ＭＳ 明朝" w:hAnsi="ＭＳ 明朝"/>
          <w:spacing w:val="-4"/>
          <w:sz w:val="24"/>
        </w:rPr>
        <w:t>３　総会は，次の各号に掲げる事項について審議し，決定する。</w:t>
      </w:r>
    </w:p>
    <w:p w14:paraId="3C86F32B" w14:textId="77777777" w:rsidR="00A43374" w:rsidRDefault="00A43374">
      <w:pPr>
        <w:spacing w:line="366" w:lineRule="exact"/>
        <w:rPr>
          <w:rFonts w:hint="default"/>
        </w:rPr>
      </w:pPr>
      <w:r>
        <w:rPr>
          <w:rFonts w:ascii="ＭＳ 明朝" w:hAnsi="ＭＳ 明朝"/>
          <w:spacing w:val="-4"/>
          <w:sz w:val="24"/>
        </w:rPr>
        <w:t xml:space="preserve">　（１）規約，事業等の改廃</w:t>
      </w:r>
    </w:p>
    <w:p w14:paraId="202B8B45" w14:textId="77777777" w:rsidR="00A43374" w:rsidRDefault="00A43374">
      <w:pPr>
        <w:spacing w:line="366" w:lineRule="exact"/>
        <w:rPr>
          <w:rFonts w:hint="default"/>
        </w:rPr>
      </w:pPr>
      <w:r>
        <w:rPr>
          <w:rFonts w:ascii="ＭＳ 明朝" w:hAnsi="ＭＳ 明朝"/>
          <w:spacing w:val="-4"/>
          <w:sz w:val="24"/>
        </w:rPr>
        <w:t xml:space="preserve">　（２）事業計画並びに収支予算及び決算</w:t>
      </w:r>
    </w:p>
    <w:p w14:paraId="418A96F4" w14:textId="77777777" w:rsidR="00A43374" w:rsidRDefault="00A43374">
      <w:pPr>
        <w:spacing w:line="366" w:lineRule="exact"/>
        <w:rPr>
          <w:rFonts w:hint="default"/>
        </w:rPr>
      </w:pPr>
      <w:r>
        <w:rPr>
          <w:rFonts w:ascii="ＭＳ 明朝" w:hAnsi="ＭＳ 明朝"/>
          <w:spacing w:val="-4"/>
          <w:sz w:val="24"/>
        </w:rPr>
        <w:t xml:space="preserve">　（３）協議会の解散</w:t>
      </w:r>
    </w:p>
    <w:p w14:paraId="7CCDF404" w14:textId="77777777" w:rsidR="00A43374" w:rsidRDefault="00A43374">
      <w:pPr>
        <w:spacing w:line="366" w:lineRule="exact"/>
        <w:rPr>
          <w:rFonts w:hint="default"/>
        </w:rPr>
      </w:pPr>
      <w:r>
        <w:rPr>
          <w:rFonts w:ascii="ＭＳ 明朝" w:hAnsi="ＭＳ 明朝"/>
          <w:spacing w:val="-4"/>
          <w:sz w:val="24"/>
        </w:rPr>
        <w:t xml:space="preserve">　（４）役員の選任</w:t>
      </w:r>
    </w:p>
    <w:p w14:paraId="04173471" w14:textId="77777777" w:rsidR="00A43374" w:rsidRDefault="00A43374">
      <w:pPr>
        <w:spacing w:line="366" w:lineRule="exact"/>
        <w:rPr>
          <w:rFonts w:hint="default"/>
        </w:rPr>
      </w:pPr>
      <w:r>
        <w:rPr>
          <w:rFonts w:ascii="ＭＳ 明朝" w:hAnsi="ＭＳ 明朝"/>
          <w:spacing w:val="-4"/>
          <w:sz w:val="24"/>
        </w:rPr>
        <w:t xml:space="preserve">　（５）その他協議会の運営に関し重要な事項</w:t>
      </w:r>
    </w:p>
    <w:p w14:paraId="0943979D" w14:textId="77777777" w:rsidR="00A43374" w:rsidRDefault="00A43374">
      <w:pPr>
        <w:spacing w:line="366" w:lineRule="exact"/>
        <w:rPr>
          <w:rFonts w:hint="default"/>
        </w:rPr>
      </w:pPr>
      <w:r>
        <w:rPr>
          <w:rFonts w:ascii="ＭＳ 明朝" w:hAnsi="ＭＳ 明朝"/>
          <w:spacing w:val="-4"/>
          <w:sz w:val="24"/>
        </w:rPr>
        <w:lastRenderedPageBreak/>
        <w:t>４　総会は，年１回以上開催する。</w:t>
      </w:r>
    </w:p>
    <w:p w14:paraId="011C1D3C" w14:textId="77777777" w:rsidR="00A43374" w:rsidRDefault="00A43374">
      <w:pPr>
        <w:spacing w:line="366" w:lineRule="exact"/>
        <w:rPr>
          <w:rFonts w:hint="default"/>
        </w:rPr>
      </w:pPr>
      <w:r>
        <w:rPr>
          <w:rFonts w:ascii="ＭＳ 明朝" w:hAnsi="ＭＳ 明朝"/>
          <w:spacing w:val="-4"/>
          <w:sz w:val="24"/>
        </w:rPr>
        <w:t>５</w:t>
      </w:r>
      <w:r>
        <w:rPr>
          <w:rFonts w:ascii="ＭＳ 明朝" w:hAnsi="ＭＳ 明朝"/>
          <w:spacing w:val="-3"/>
          <w:sz w:val="24"/>
        </w:rPr>
        <w:t xml:space="preserve">  </w:t>
      </w:r>
      <w:r>
        <w:rPr>
          <w:rFonts w:ascii="ＭＳ 明朝" w:hAnsi="ＭＳ 明朝"/>
          <w:spacing w:val="-4"/>
          <w:sz w:val="24"/>
        </w:rPr>
        <w:t>会長は議長となり，総会の議事を整理する。</w:t>
      </w:r>
    </w:p>
    <w:p w14:paraId="6AD4C277" w14:textId="1338B7F5" w:rsidR="00A43374" w:rsidRDefault="00A43374">
      <w:pPr>
        <w:rPr>
          <w:rFonts w:hint="default"/>
        </w:rPr>
      </w:pPr>
      <w:r>
        <w:rPr>
          <w:rFonts w:ascii="ＭＳ 明朝" w:hAnsi="ＭＳ 明朝"/>
          <w:spacing w:val="-4"/>
          <w:sz w:val="24"/>
        </w:rPr>
        <w:t>６　総会の議決は，出席した会員議決</w:t>
      </w:r>
      <w:r w:rsidR="00C0676C">
        <w:rPr>
          <w:rFonts w:ascii="ＭＳ 明朝" w:hAnsi="ＭＳ 明朝"/>
          <w:spacing w:val="-4"/>
          <w:sz w:val="24"/>
        </w:rPr>
        <w:t>権</w:t>
      </w:r>
      <w:r>
        <w:rPr>
          <w:rFonts w:ascii="ＭＳ 明朝" w:hAnsi="ＭＳ 明朝"/>
          <w:spacing w:val="-4"/>
          <w:sz w:val="24"/>
        </w:rPr>
        <w:t>の過半数で決める。</w:t>
      </w:r>
    </w:p>
    <w:tbl>
      <w:tblPr>
        <w:tblW w:w="0" w:type="auto"/>
        <w:tblInd w:w="420" w:type="dxa"/>
        <w:tblLayout w:type="fixed"/>
        <w:tblCellMar>
          <w:left w:w="0" w:type="dxa"/>
          <w:right w:w="0" w:type="dxa"/>
        </w:tblCellMar>
        <w:tblLook w:val="0000" w:firstRow="0" w:lastRow="0" w:firstColumn="0" w:lastColumn="0" w:noHBand="0" w:noVBand="0"/>
      </w:tblPr>
      <w:tblGrid>
        <w:gridCol w:w="4876"/>
        <w:gridCol w:w="1908"/>
      </w:tblGrid>
      <w:tr w:rsidR="00A43374" w14:paraId="2693CCBF" w14:textId="77777777">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354F8B" w14:textId="43E52CDD" w:rsidR="00A43374" w:rsidRDefault="00A43374">
            <w:pPr>
              <w:spacing w:line="366" w:lineRule="exact"/>
              <w:jc w:val="center"/>
              <w:rPr>
                <w:rFonts w:hint="default"/>
              </w:rPr>
            </w:pPr>
            <w:r>
              <w:rPr>
                <w:rFonts w:ascii="ＭＳ 明朝" w:hAnsi="ＭＳ 明朝"/>
                <w:sz w:val="24"/>
              </w:rPr>
              <w:t>会員</w:t>
            </w:r>
            <w:r w:rsidR="00284594">
              <w:rPr>
                <w:rFonts w:ascii="ＭＳ 明朝" w:hAnsi="ＭＳ 明朝"/>
                <w:sz w:val="24"/>
              </w:rPr>
              <w:t>区分</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3976EA" w14:textId="49F6FD57" w:rsidR="00A43374" w:rsidRDefault="00A43374">
            <w:pPr>
              <w:spacing w:line="366" w:lineRule="exact"/>
              <w:jc w:val="center"/>
              <w:rPr>
                <w:rFonts w:hint="default"/>
              </w:rPr>
            </w:pPr>
            <w:r>
              <w:rPr>
                <w:rFonts w:ascii="ＭＳ 明朝" w:hAnsi="ＭＳ 明朝"/>
                <w:sz w:val="24"/>
              </w:rPr>
              <w:t>議決</w:t>
            </w:r>
            <w:r w:rsidR="00CB4F4E">
              <w:rPr>
                <w:rFonts w:ascii="ＭＳ 明朝" w:hAnsi="ＭＳ 明朝"/>
                <w:sz w:val="24"/>
              </w:rPr>
              <w:t>権</w:t>
            </w:r>
          </w:p>
        </w:tc>
      </w:tr>
      <w:tr w:rsidR="00A43374" w14:paraId="6E54FA61" w14:textId="77777777">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2277C8" w14:textId="5397DD1A" w:rsidR="00A43374" w:rsidRPr="00C0676C" w:rsidRDefault="004A05EE" w:rsidP="00C0676C">
            <w:pPr>
              <w:spacing w:line="366" w:lineRule="exact"/>
              <w:jc w:val="center"/>
              <w:rPr>
                <w:rFonts w:ascii="ＭＳ 明朝" w:hAnsi="ＭＳ 明朝" w:hint="default"/>
                <w:sz w:val="24"/>
              </w:rPr>
            </w:pPr>
            <w:r>
              <w:rPr>
                <w:rFonts w:ascii="ＭＳ 明朝" w:hAnsi="ＭＳ 明朝"/>
                <w:sz w:val="24"/>
              </w:rPr>
              <w:t>メンバー</w:t>
            </w:r>
            <w:r w:rsidR="00284594">
              <w:rPr>
                <w:rFonts w:ascii="ＭＳ 明朝" w:hAnsi="ＭＳ 明朝"/>
                <w:sz w:val="24"/>
              </w:rPr>
              <w:t>（</w:t>
            </w:r>
            <w:r w:rsidR="00A43374">
              <w:rPr>
                <w:rFonts w:ascii="ＭＳ 明朝" w:hAnsi="ＭＳ 明朝"/>
                <w:sz w:val="24"/>
              </w:rPr>
              <w:t>山川町漁業協同組合正組合員</w:t>
            </w:r>
            <w:r w:rsidR="00284594">
              <w:rPr>
                <w:rFonts w:ascii="ＭＳ 明朝" w:hAnsi="ＭＳ 明朝"/>
                <w:sz w:val="24"/>
              </w:rPr>
              <w:t>）</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59F691" w14:textId="29B99457" w:rsidR="00A43374" w:rsidRPr="00C0676C" w:rsidRDefault="00A43374" w:rsidP="00C0676C">
            <w:pPr>
              <w:spacing w:line="366" w:lineRule="exact"/>
              <w:jc w:val="center"/>
              <w:rPr>
                <w:rFonts w:ascii="ＭＳ 明朝" w:hAnsi="ＭＳ 明朝" w:hint="default"/>
                <w:spacing w:val="-1"/>
                <w:sz w:val="24"/>
              </w:rPr>
            </w:pPr>
            <w:r>
              <w:rPr>
                <w:rFonts w:ascii="ＭＳ 明朝" w:hAnsi="ＭＳ 明朝"/>
                <w:sz w:val="24"/>
              </w:rPr>
              <w:t>１</w:t>
            </w:r>
          </w:p>
        </w:tc>
      </w:tr>
      <w:tr w:rsidR="00A43374" w14:paraId="4868DD57" w14:textId="77777777">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16560C" w14:textId="040A194C" w:rsidR="00284594" w:rsidRPr="00C0676C" w:rsidRDefault="004A05EE" w:rsidP="00C0676C">
            <w:pPr>
              <w:spacing w:line="366" w:lineRule="exact"/>
              <w:jc w:val="center"/>
              <w:rPr>
                <w:rFonts w:ascii="ＭＳ 明朝" w:hAnsi="ＭＳ 明朝" w:hint="default"/>
                <w:spacing w:val="-1"/>
                <w:sz w:val="24"/>
              </w:rPr>
            </w:pPr>
            <w:r>
              <w:rPr>
                <w:rFonts w:ascii="ＭＳ 明朝" w:hAnsi="ＭＳ 明朝"/>
                <w:spacing w:val="-1"/>
                <w:sz w:val="24"/>
              </w:rPr>
              <w:t>メンバー</w:t>
            </w:r>
            <w:r w:rsidR="00284594">
              <w:rPr>
                <w:rFonts w:ascii="ＭＳ 明朝" w:hAnsi="ＭＳ 明朝"/>
                <w:spacing w:val="-1"/>
                <w:sz w:val="24"/>
              </w:rPr>
              <w:t>（</w:t>
            </w:r>
            <w:r w:rsidR="00A43374">
              <w:rPr>
                <w:rFonts w:ascii="ＭＳ 明朝" w:hAnsi="ＭＳ 明朝"/>
                <w:sz w:val="24"/>
              </w:rPr>
              <w:t>各企業・団体</w:t>
            </w:r>
            <w:r w:rsidR="00284594">
              <w:rPr>
                <w:rFonts w:ascii="ＭＳ 明朝" w:hAnsi="ＭＳ 明朝"/>
                <w:sz w:val="24"/>
              </w:rPr>
              <w:t>等）</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FD91B" w14:textId="71F6BE3F" w:rsidR="00A43374" w:rsidRDefault="00A43374" w:rsidP="00C0676C">
            <w:pPr>
              <w:spacing w:line="366" w:lineRule="exact"/>
              <w:jc w:val="center"/>
              <w:rPr>
                <w:rFonts w:hint="default"/>
              </w:rPr>
            </w:pPr>
            <w:r>
              <w:rPr>
                <w:rFonts w:ascii="ＭＳ 明朝" w:hAnsi="ＭＳ 明朝"/>
                <w:sz w:val="24"/>
              </w:rPr>
              <w:t>１</w:t>
            </w:r>
          </w:p>
        </w:tc>
      </w:tr>
      <w:tr w:rsidR="00284594" w14:paraId="6C442F39" w14:textId="77777777">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C14CB" w14:textId="0A10EAF2" w:rsidR="00284594" w:rsidRDefault="00863000" w:rsidP="00C0676C">
            <w:pPr>
              <w:spacing w:line="366" w:lineRule="exact"/>
              <w:jc w:val="center"/>
              <w:rPr>
                <w:rFonts w:ascii="ＭＳ 明朝" w:hAnsi="ＭＳ 明朝" w:hint="default"/>
                <w:spacing w:val="-1"/>
                <w:sz w:val="24"/>
              </w:rPr>
            </w:pPr>
            <w:r>
              <w:rPr>
                <w:rFonts w:ascii="ＭＳ 明朝" w:hAnsi="ＭＳ 明朝"/>
                <w:spacing w:val="-1"/>
                <w:sz w:val="24"/>
              </w:rPr>
              <w:t>サポーター</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468AB5" w14:textId="2F5D63D1" w:rsidR="00284594" w:rsidRDefault="00284594" w:rsidP="00C0676C">
            <w:pPr>
              <w:spacing w:line="366" w:lineRule="exact"/>
              <w:jc w:val="center"/>
              <w:rPr>
                <w:rFonts w:ascii="ＭＳ 明朝" w:hAnsi="ＭＳ 明朝" w:hint="default"/>
                <w:spacing w:val="-1"/>
                <w:sz w:val="24"/>
              </w:rPr>
            </w:pPr>
            <w:r>
              <w:rPr>
                <w:rFonts w:ascii="ＭＳ 明朝" w:hAnsi="ＭＳ 明朝"/>
                <w:spacing w:val="-1"/>
                <w:sz w:val="24"/>
              </w:rPr>
              <w:t>議決権なし</w:t>
            </w:r>
          </w:p>
        </w:tc>
      </w:tr>
      <w:tr w:rsidR="004A05EE" w14:paraId="66A7A5E5" w14:textId="77777777">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F4A71C" w14:textId="461207DA" w:rsidR="004A05EE" w:rsidRDefault="00863000" w:rsidP="00C0676C">
            <w:pPr>
              <w:spacing w:line="366" w:lineRule="exact"/>
              <w:jc w:val="center"/>
              <w:rPr>
                <w:rFonts w:ascii="ＭＳ 明朝" w:hAnsi="ＭＳ 明朝" w:hint="default"/>
                <w:spacing w:val="-1"/>
                <w:sz w:val="24"/>
              </w:rPr>
            </w:pPr>
            <w:r>
              <w:rPr>
                <w:rFonts w:ascii="ＭＳ 明朝" w:hAnsi="ＭＳ 明朝"/>
                <w:spacing w:val="-1"/>
                <w:sz w:val="24"/>
              </w:rPr>
              <w:t>アドバイザー</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BC5FF" w14:textId="4E93F1AF" w:rsidR="004A05EE" w:rsidRDefault="004A05EE" w:rsidP="00C0676C">
            <w:pPr>
              <w:spacing w:line="366" w:lineRule="exact"/>
              <w:jc w:val="center"/>
              <w:rPr>
                <w:rFonts w:ascii="ＭＳ 明朝" w:hAnsi="ＭＳ 明朝" w:hint="default"/>
                <w:spacing w:val="-1"/>
                <w:sz w:val="24"/>
              </w:rPr>
            </w:pPr>
            <w:r>
              <w:rPr>
                <w:rFonts w:ascii="ＭＳ 明朝" w:hAnsi="ＭＳ 明朝"/>
                <w:spacing w:val="-1"/>
                <w:sz w:val="24"/>
              </w:rPr>
              <w:t>議決権なし</w:t>
            </w:r>
          </w:p>
        </w:tc>
      </w:tr>
    </w:tbl>
    <w:p w14:paraId="7A00283F" w14:textId="09287C00" w:rsidR="00A43374" w:rsidRDefault="00A43374">
      <w:pPr>
        <w:spacing w:line="366" w:lineRule="exact"/>
        <w:rPr>
          <w:rFonts w:hint="default"/>
        </w:rPr>
      </w:pPr>
      <w:r>
        <w:rPr>
          <w:sz w:val="24"/>
        </w:rPr>
        <w:t>（経費）</w:t>
      </w:r>
    </w:p>
    <w:p w14:paraId="7314EA53" w14:textId="01F5F79E" w:rsidR="00A43374" w:rsidRDefault="00A43374" w:rsidP="00F7202B">
      <w:pPr>
        <w:spacing w:line="366" w:lineRule="exact"/>
        <w:ind w:left="244" w:hangingChars="100" w:hanging="244"/>
        <w:rPr>
          <w:rFonts w:hint="default"/>
        </w:rPr>
      </w:pPr>
      <w:r>
        <w:rPr>
          <w:sz w:val="24"/>
        </w:rPr>
        <w:t xml:space="preserve">第８条　</w:t>
      </w:r>
      <w:r w:rsidR="00C0676C">
        <w:rPr>
          <w:sz w:val="24"/>
        </w:rPr>
        <w:t>本</w:t>
      </w:r>
      <w:r>
        <w:rPr>
          <w:sz w:val="24"/>
        </w:rPr>
        <w:t>協議会の運営にかかる経費は，</w:t>
      </w:r>
      <w:r>
        <w:rPr>
          <w:rFonts w:ascii="ＭＳ 明朝" w:hAnsi="ＭＳ 明朝"/>
          <w:spacing w:val="-4"/>
          <w:sz w:val="24"/>
        </w:rPr>
        <w:t>会費，寄付金，その他収入をもってあてるものとする。なお，会費規程については別途定める。</w:t>
      </w:r>
    </w:p>
    <w:p w14:paraId="046E72A9" w14:textId="77777777" w:rsidR="00A43374" w:rsidRDefault="00A43374">
      <w:pPr>
        <w:rPr>
          <w:rFonts w:hint="default"/>
        </w:rPr>
      </w:pPr>
    </w:p>
    <w:p w14:paraId="1C315E4A" w14:textId="67CEF212" w:rsidR="00A43374" w:rsidRDefault="00A43374">
      <w:pPr>
        <w:spacing w:line="366" w:lineRule="exact"/>
        <w:rPr>
          <w:rFonts w:hint="default"/>
        </w:rPr>
      </w:pPr>
      <w:r>
        <w:rPr>
          <w:rFonts w:ascii="ＭＳ 明朝" w:hAnsi="ＭＳ 明朝"/>
          <w:spacing w:val="-4"/>
          <w:sz w:val="24"/>
        </w:rPr>
        <w:t>（役員会）</w:t>
      </w:r>
    </w:p>
    <w:p w14:paraId="2CFB0CC2" w14:textId="5ED9878C" w:rsidR="00A43374" w:rsidRDefault="00A43374">
      <w:pPr>
        <w:spacing w:line="366" w:lineRule="exact"/>
        <w:rPr>
          <w:rFonts w:hint="default"/>
        </w:rPr>
      </w:pPr>
      <w:r>
        <w:rPr>
          <w:rFonts w:ascii="ＭＳ 明朝" w:hAnsi="ＭＳ 明朝"/>
          <w:spacing w:val="-4"/>
          <w:sz w:val="24"/>
        </w:rPr>
        <w:t xml:space="preserve">第９条　</w:t>
      </w:r>
      <w:r w:rsidR="00C0676C">
        <w:rPr>
          <w:rFonts w:ascii="ＭＳ 明朝" w:hAnsi="ＭＳ 明朝"/>
          <w:spacing w:val="-4"/>
          <w:sz w:val="24"/>
        </w:rPr>
        <w:t>本</w:t>
      </w:r>
      <w:r>
        <w:rPr>
          <w:rFonts w:ascii="ＭＳ 明朝" w:hAnsi="ＭＳ 明朝"/>
          <w:spacing w:val="-4"/>
          <w:sz w:val="24"/>
        </w:rPr>
        <w:t>協議会の役員会は，会長が招集する。</w:t>
      </w:r>
    </w:p>
    <w:p w14:paraId="36253A15" w14:textId="77777777" w:rsidR="00A43374" w:rsidRDefault="00A43374" w:rsidP="00F7202B">
      <w:pPr>
        <w:spacing w:line="366" w:lineRule="exact"/>
        <w:ind w:left="236" w:hangingChars="100" w:hanging="236"/>
        <w:rPr>
          <w:rFonts w:hint="default"/>
        </w:rPr>
      </w:pPr>
      <w:r>
        <w:rPr>
          <w:rFonts w:ascii="ＭＳ 明朝" w:hAnsi="ＭＳ 明朝"/>
          <w:spacing w:val="-4"/>
          <w:sz w:val="24"/>
        </w:rPr>
        <w:t>２　役員会は，総会の議決した事項の執行に関する事項及びその他総会の議決を要しない業務の執行に関し，決定する。</w:t>
      </w:r>
    </w:p>
    <w:p w14:paraId="4D31F5AB" w14:textId="77777777" w:rsidR="00A43374" w:rsidRDefault="00A43374">
      <w:pPr>
        <w:spacing w:line="366" w:lineRule="exact"/>
        <w:rPr>
          <w:rFonts w:hint="default"/>
        </w:rPr>
      </w:pPr>
      <w:r>
        <w:rPr>
          <w:rFonts w:ascii="ＭＳ 明朝" w:hAnsi="ＭＳ 明朝"/>
          <w:spacing w:val="-4"/>
          <w:sz w:val="24"/>
        </w:rPr>
        <w:t>３　役員会の議決は，全会一致を原則とする。ただし，書面議決を妨げない。</w:t>
      </w:r>
    </w:p>
    <w:p w14:paraId="10AA8A40" w14:textId="77777777" w:rsidR="00A43374" w:rsidRDefault="00A43374">
      <w:pPr>
        <w:rPr>
          <w:rFonts w:hint="default"/>
        </w:rPr>
      </w:pPr>
    </w:p>
    <w:p w14:paraId="798666A7" w14:textId="77777777" w:rsidR="00A43374" w:rsidRDefault="00A43374">
      <w:pPr>
        <w:spacing w:line="366" w:lineRule="exact"/>
        <w:rPr>
          <w:rFonts w:hint="default"/>
        </w:rPr>
      </w:pPr>
      <w:r>
        <w:rPr>
          <w:rFonts w:ascii="ＭＳ 明朝" w:hAnsi="ＭＳ 明朝"/>
          <w:spacing w:val="-4"/>
          <w:sz w:val="24"/>
        </w:rPr>
        <w:t>（事業報告書及び決算）</w:t>
      </w:r>
    </w:p>
    <w:p w14:paraId="341D17B8" w14:textId="77777777" w:rsidR="00A43374" w:rsidRDefault="00A43374">
      <w:pPr>
        <w:spacing w:line="366" w:lineRule="exact"/>
        <w:jc w:val="left"/>
        <w:rPr>
          <w:rFonts w:hint="default"/>
        </w:rPr>
      </w:pPr>
      <w:r>
        <w:rPr>
          <w:rFonts w:ascii="ＭＳ 明朝" w:hAnsi="ＭＳ 明朝"/>
          <w:spacing w:val="-4"/>
          <w:sz w:val="24"/>
        </w:rPr>
        <w:t>第10条　会長は，毎事業年度終了後３ヶ月以内に事業報告書，収支計算書を作　　成し，監査を経て，総会の承認を得なければならない。</w:t>
      </w:r>
    </w:p>
    <w:p w14:paraId="5B23BBD8" w14:textId="77777777" w:rsidR="00A43374" w:rsidRDefault="00A43374">
      <w:pPr>
        <w:rPr>
          <w:rFonts w:hint="default"/>
        </w:rPr>
      </w:pPr>
    </w:p>
    <w:p w14:paraId="04EA2AAF" w14:textId="77777777" w:rsidR="00A43374" w:rsidRDefault="00A43374">
      <w:pPr>
        <w:spacing w:line="366" w:lineRule="exact"/>
        <w:rPr>
          <w:rFonts w:hint="default"/>
        </w:rPr>
      </w:pPr>
      <w:r>
        <w:rPr>
          <w:spacing w:val="-1"/>
        </w:rPr>
        <w:t xml:space="preserve"> </w:t>
      </w:r>
      <w:r>
        <w:rPr>
          <w:rFonts w:ascii="ＭＳ 明朝" w:hAnsi="ＭＳ 明朝"/>
          <w:spacing w:val="-4"/>
          <w:sz w:val="24"/>
        </w:rPr>
        <w:t>(</w:t>
      </w:r>
      <w:r>
        <w:rPr>
          <w:spacing w:val="-4"/>
          <w:sz w:val="24"/>
        </w:rPr>
        <w:t>予算執行</w:t>
      </w:r>
      <w:r>
        <w:rPr>
          <w:rFonts w:ascii="ＭＳ 明朝" w:hAnsi="ＭＳ 明朝"/>
          <w:spacing w:val="-4"/>
          <w:sz w:val="24"/>
        </w:rPr>
        <w:t>)</w:t>
      </w:r>
    </w:p>
    <w:p w14:paraId="26742D8E" w14:textId="7DDD105C" w:rsidR="00A43374" w:rsidRDefault="00A43374">
      <w:pPr>
        <w:spacing w:line="366" w:lineRule="exact"/>
        <w:ind w:left="213" w:hanging="213"/>
        <w:rPr>
          <w:rFonts w:hint="default"/>
        </w:rPr>
      </w:pPr>
      <w:r>
        <w:rPr>
          <w:rFonts w:ascii="ＭＳ 明朝" w:hAnsi="ＭＳ 明朝"/>
          <w:spacing w:val="-4"/>
          <w:sz w:val="24"/>
        </w:rPr>
        <w:t xml:space="preserve">第11条　</w:t>
      </w:r>
      <w:r w:rsidR="004A05EE">
        <w:rPr>
          <w:spacing w:val="-4"/>
          <w:sz w:val="24"/>
        </w:rPr>
        <w:t>本協議会</w:t>
      </w:r>
      <w:r>
        <w:rPr>
          <w:spacing w:val="-4"/>
          <w:sz w:val="24"/>
        </w:rPr>
        <w:t>会の予算執行は、総会において議決された予算に基づいて行われる。但し、総会までに緊急やむを得ない事項については、会長の専決で支出することができる。</w:t>
      </w:r>
      <w:r>
        <w:rPr>
          <w:spacing w:val="-3"/>
          <w:sz w:val="24"/>
        </w:rPr>
        <w:t xml:space="preserve"> </w:t>
      </w:r>
    </w:p>
    <w:p w14:paraId="520459FB" w14:textId="77777777" w:rsidR="00A43374" w:rsidRPr="00F7202B" w:rsidRDefault="00A43374">
      <w:pPr>
        <w:rPr>
          <w:rFonts w:hint="default"/>
        </w:rPr>
      </w:pPr>
    </w:p>
    <w:p w14:paraId="0BFCD145" w14:textId="77777777" w:rsidR="00A43374" w:rsidRDefault="00A43374">
      <w:pPr>
        <w:spacing w:line="366" w:lineRule="exact"/>
        <w:rPr>
          <w:rFonts w:hint="default"/>
        </w:rPr>
      </w:pPr>
      <w:r>
        <w:rPr>
          <w:rFonts w:ascii="ＭＳ 明朝" w:hAnsi="ＭＳ 明朝"/>
          <w:spacing w:val="-4"/>
          <w:sz w:val="24"/>
        </w:rPr>
        <w:t>（事業年度）</w:t>
      </w:r>
    </w:p>
    <w:p w14:paraId="7CF50ACC" w14:textId="77777777" w:rsidR="00A43374" w:rsidRDefault="00A43374">
      <w:pPr>
        <w:spacing w:line="366" w:lineRule="exact"/>
        <w:rPr>
          <w:rFonts w:hint="default"/>
        </w:rPr>
      </w:pPr>
      <w:r>
        <w:rPr>
          <w:rFonts w:ascii="ＭＳ 明朝" w:hAnsi="ＭＳ 明朝"/>
          <w:spacing w:val="-4"/>
          <w:sz w:val="24"/>
        </w:rPr>
        <w:t xml:space="preserve">第12条　</w:t>
      </w:r>
      <w:r>
        <w:rPr>
          <w:rFonts w:ascii="ＭＳ 明朝" w:hAnsi="ＭＳ 明朝"/>
          <w:spacing w:val="-3"/>
          <w:sz w:val="24"/>
        </w:rPr>
        <w:t>協議会の事業年度は，毎年４月１日から翌年３月31日</w:t>
      </w:r>
      <w:r>
        <w:rPr>
          <w:rFonts w:ascii="ＭＳ 明朝" w:hAnsi="ＭＳ 明朝"/>
          <w:spacing w:val="-4"/>
          <w:sz w:val="24"/>
        </w:rPr>
        <w:t>までとする。</w:t>
      </w:r>
    </w:p>
    <w:p w14:paraId="5FAC1FEE" w14:textId="77777777" w:rsidR="00A43374" w:rsidRDefault="00A43374">
      <w:pPr>
        <w:rPr>
          <w:rFonts w:hint="default"/>
        </w:rPr>
      </w:pPr>
    </w:p>
    <w:p w14:paraId="6951D5FC" w14:textId="77777777" w:rsidR="00A43374" w:rsidRDefault="00A43374">
      <w:pPr>
        <w:spacing w:line="366" w:lineRule="exact"/>
        <w:rPr>
          <w:rFonts w:hint="default"/>
        </w:rPr>
      </w:pPr>
      <w:r>
        <w:rPr>
          <w:rFonts w:ascii="ＭＳ 明朝" w:hAnsi="ＭＳ 明朝"/>
          <w:spacing w:val="-4"/>
          <w:sz w:val="24"/>
        </w:rPr>
        <w:t>（事務局）</w:t>
      </w:r>
    </w:p>
    <w:p w14:paraId="038B0D4D" w14:textId="09298990" w:rsidR="00A43374" w:rsidRDefault="00A43374">
      <w:pPr>
        <w:spacing w:line="366" w:lineRule="exact"/>
        <w:rPr>
          <w:rFonts w:hint="default"/>
        </w:rPr>
      </w:pPr>
      <w:r>
        <w:rPr>
          <w:rFonts w:ascii="ＭＳ 明朝" w:hAnsi="ＭＳ 明朝"/>
          <w:spacing w:val="-4"/>
          <w:sz w:val="24"/>
        </w:rPr>
        <w:t xml:space="preserve">第13条　</w:t>
      </w:r>
      <w:r w:rsidR="00F61C4E">
        <w:rPr>
          <w:rFonts w:ascii="ＭＳ 明朝" w:hAnsi="ＭＳ 明朝"/>
          <w:spacing w:val="-4"/>
          <w:sz w:val="24"/>
        </w:rPr>
        <w:t>本</w:t>
      </w:r>
      <w:r>
        <w:rPr>
          <w:rFonts w:ascii="ＭＳ 明朝" w:hAnsi="ＭＳ 明朝"/>
          <w:spacing w:val="-4"/>
          <w:sz w:val="24"/>
        </w:rPr>
        <w:t>協議会の事務局は，山川町漁業協同組合に</w:t>
      </w:r>
      <w:r w:rsidR="00F61C4E">
        <w:rPr>
          <w:rFonts w:ascii="ＭＳ 明朝" w:hAnsi="ＭＳ 明朝"/>
          <w:spacing w:val="-4"/>
          <w:sz w:val="24"/>
        </w:rPr>
        <w:t>設置する</w:t>
      </w:r>
      <w:r>
        <w:rPr>
          <w:rFonts w:ascii="ＭＳ 明朝" w:hAnsi="ＭＳ 明朝"/>
          <w:spacing w:val="-4"/>
          <w:sz w:val="24"/>
        </w:rPr>
        <w:t>。</w:t>
      </w:r>
    </w:p>
    <w:p w14:paraId="0889F3E8" w14:textId="77777777" w:rsidR="00A43374" w:rsidRDefault="00A43374">
      <w:pPr>
        <w:spacing w:line="366" w:lineRule="exact"/>
        <w:rPr>
          <w:rFonts w:hint="default"/>
        </w:rPr>
      </w:pPr>
      <w:r>
        <w:rPr>
          <w:rFonts w:ascii="ＭＳ 明朝" w:hAnsi="ＭＳ 明朝"/>
          <w:spacing w:val="-4"/>
          <w:sz w:val="24"/>
        </w:rPr>
        <w:t>２　事務局長は山川町漁業協同組合参事とする。</w:t>
      </w:r>
    </w:p>
    <w:p w14:paraId="2F5EAFD9" w14:textId="77777777" w:rsidR="00A43374" w:rsidRDefault="00A43374">
      <w:pPr>
        <w:rPr>
          <w:rFonts w:hint="default"/>
        </w:rPr>
      </w:pPr>
    </w:p>
    <w:p w14:paraId="5E8CE3E2" w14:textId="77777777" w:rsidR="00A43374" w:rsidRDefault="00A43374">
      <w:pPr>
        <w:spacing w:line="366" w:lineRule="exact"/>
        <w:rPr>
          <w:rFonts w:hint="default"/>
        </w:rPr>
      </w:pPr>
      <w:r>
        <w:rPr>
          <w:sz w:val="24"/>
        </w:rPr>
        <w:t>（その他）</w:t>
      </w:r>
    </w:p>
    <w:p w14:paraId="5E0F3CF3" w14:textId="198F17CE" w:rsidR="00A43374" w:rsidRDefault="00A43374" w:rsidP="00F7202B">
      <w:pPr>
        <w:spacing w:line="366" w:lineRule="exact"/>
        <w:ind w:left="244" w:hangingChars="100" w:hanging="244"/>
        <w:rPr>
          <w:rFonts w:hint="default"/>
        </w:rPr>
      </w:pPr>
      <w:r>
        <w:rPr>
          <w:rFonts w:ascii="ＭＳ 明朝" w:hAnsi="ＭＳ 明朝"/>
          <w:sz w:val="24"/>
        </w:rPr>
        <w:t xml:space="preserve">第14条　</w:t>
      </w:r>
      <w:r w:rsidR="00F61C4E">
        <w:rPr>
          <w:rFonts w:ascii="ＭＳ 明朝" w:hAnsi="ＭＳ 明朝"/>
          <w:spacing w:val="-4"/>
          <w:sz w:val="24"/>
        </w:rPr>
        <w:t>本</w:t>
      </w:r>
      <w:r>
        <w:rPr>
          <w:rFonts w:ascii="ＭＳ 明朝" w:hAnsi="ＭＳ 明朝"/>
          <w:spacing w:val="-4"/>
          <w:sz w:val="24"/>
        </w:rPr>
        <w:t>規約に定めるもののほか，協議会の運営について必要な事項は，　総会で定めるものとする。</w:t>
      </w:r>
    </w:p>
    <w:p w14:paraId="6AD78DAC" w14:textId="52BB8767" w:rsidR="00F61C4E" w:rsidRDefault="00A43374">
      <w:pPr>
        <w:rPr>
          <w:rFonts w:hint="default"/>
        </w:rPr>
      </w:pPr>
      <w:r>
        <w:rPr>
          <w:spacing w:val="-1"/>
        </w:rPr>
        <w:lastRenderedPageBreak/>
        <w:t xml:space="preserve">                                                             </w:t>
      </w:r>
    </w:p>
    <w:p w14:paraId="6E870439" w14:textId="77777777" w:rsidR="00A43374" w:rsidRDefault="00A43374">
      <w:pPr>
        <w:spacing w:line="366" w:lineRule="exact"/>
        <w:rPr>
          <w:rFonts w:hint="default"/>
        </w:rPr>
      </w:pPr>
      <w:r>
        <w:rPr>
          <w:sz w:val="24"/>
        </w:rPr>
        <w:t>附</w:t>
      </w:r>
      <w:r>
        <w:rPr>
          <w:spacing w:val="-1"/>
          <w:sz w:val="24"/>
        </w:rPr>
        <w:t xml:space="preserve"> </w:t>
      </w:r>
      <w:r>
        <w:rPr>
          <w:sz w:val="24"/>
        </w:rPr>
        <w:t>則</w:t>
      </w:r>
    </w:p>
    <w:p w14:paraId="4CB9EA74" w14:textId="7F465959" w:rsidR="00A43374" w:rsidRDefault="00A43374">
      <w:pPr>
        <w:spacing w:line="366" w:lineRule="exact"/>
        <w:rPr>
          <w:rFonts w:hint="default"/>
        </w:rPr>
      </w:pPr>
      <w:r>
        <w:rPr>
          <w:sz w:val="24"/>
        </w:rPr>
        <w:t xml:space="preserve">　</w:t>
      </w:r>
      <w:r w:rsidR="00F61C4E">
        <w:rPr>
          <w:sz w:val="24"/>
        </w:rPr>
        <w:t>本</w:t>
      </w:r>
      <w:r>
        <w:rPr>
          <w:sz w:val="24"/>
        </w:rPr>
        <w:t>規約は，令和５年</w:t>
      </w:r>
      <w:r w:rsidR="00C518ED">
        <w:rPr>
          <w:sz w:val="24"/>
        </w:rPr>
        <w:t>９</w:t>
      </w:r>
      <w:r>
        <w:rPr>
          <w:sz w:val="24"/>
        </w:rPr>
        <w:t>月</w:t>
      </w:r>
      <w:r w:rsidR="00C518ED">
        <w:rPr>
          <w:sz w:val="24"/>
        </w:rPr>
        <w:t>１２</w:t>
      </w:r>
      <w:r>
        <w:rPr>
          <w:sz w:val="24"/>
        </w:rPr>
        <w:t>日から施行する。</w:t>
      </w:r>
    </w:p>
    <w:p w14:paraId="136445C6" w14:textId="77777777" w:rsidR="00A43374" w:rsidRPr="008C2397" w:rsidRDefault="00A43374">
      <w:pPr>
        <w:rPr>
          <w:rFonts w:hint="default"/>
        </w:rPr>
      </w:pPr>
    </w:p>
    <w:p w14:paraId="08D58A69" w14:textId="77777777" w:rsidR="00A43374" w:rsidRDefault="00A43374">
      <w:pPr>
        <w:rPr>
          <w:rFonts w:hint="default"/>
        </w:rPr>
      </w:pPr>
    </w:p>
    <w:p w14:paraId="032B8A95" w14:textId="77777777" w:rsidR="00A43374" w:rsidRDefault="00A43374">
      <w:pPr>
        <w:rPr>
          <w:rFonts w:hint="default"/>
        </w:rPr>
      </w:pPr>
      <w:r>
        <w:rPr>
          <w:spacing w:val="-1"/>
        </w:rPr>
        <w:t xml:space="preserve">                      </w:t>
      </w:r>
    </w:p>
    <w:sectPr w:rsidR="00A43374" w:rsidSect="001B5D40">
      <w:footerReference w:type="even" r:id="rId11"/>
      <w:footerReference w:type="default" r:id="rId12"/>
      <w:footnotePr>
        <w:numRestart w:val="eachPage"/>
      </w:footnotePr>
      <w:endnotePr>
        <w:numFmt w:val="decimal"/>
      </w:endnotePr>
      <w:pgSz w:w="11901" w:h="16817"/>
      <w:pgMar w:top="1701" w:right="1418" w:bottom="1701" w:left="1701" w:header="1134" w:footer="1021" w:gutter="0"/>
      <w:cols w:space="720"/>
      <w:docGrid w:type="linesAndChars" w:linePitch="335" w:charSpace="737"/>
      <w:sectPrChange w:id="20" w:author="友和 川畑" w:date="2024-10-26T10:55:00Z" w16du:dateUtc="2024-10-26T01:55:00Z">
        <w:sectPr w:rsidR="00A43374" w:rsidSect="001B5D40">
          <w:pgSz w:w="11906" w:h="16838"/>
          <w:pgMar w:top="1701" w:right="1701" w:bottom="1701" w:left="1701" w:header="1134" w:footer="10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5" w:author="ansato02@gmail.com" w:date="2023-10-24T10:37:00Z" w:initials="a">
    <w:p w14:paraId="3D26F931" w14:textId="34FFFE94" w:rsidR="004A05EE" w:rsidRDefault="004A05EE">
      <w:pPr>
        <w:pStyle w:val="a9"/>
        <w:rPr>
          <w:rFonts w:hint="default"/>
        </w:rPr>
      </w:pPr>
      <w:r>
        <w:rPr>
          <w:rStyle w:val="a8"/>
          <w:rFonts w:hint="default"/>
        </w:rPr>
        <w:annotationRef/>
      </w:r>
      <w:r>
        <w:t>正会員はメンバーとしました</w:t>
      </w:r>
    </w:p>
  </w:comment>
  <w:comment w:id="16" w:author="ansato02@gmail.com" w:date="2023-10-24T10:41:00Z" w:initials="a">
    <w:p w14:paraId="24C996EE" w14:textId="7470AAB9" w:rsidR="004A05EE" w:rsidRDefault="004A05EE">
      <w:pPr>
        <w:pStyle w:val="a9"/>
        <w:rPr>
          <w:rFonts w:hint="default"/>
        </w:rPr>
      </w:pPr>
      <w:r>
        <w:rPr>
          <w:rStyle w:val="a8"/>
          <w:rFonts w:hint="default"/>
        </w:rPr>
        <w:annotationRef/>
      </w:r>
      <w:r>
        <w:t>サポーターを置いてみました。とりあえず一口噛んでみたいという方を取り込むための区分で川畑さんのご判断でなくてもよいと思います（元の活動は妨げない云々の記載のみでも可と思います）</w:t>
      </w:r>
    </w:p>
  </w:comment>
  <w:comment w:id="17" w:author="ansato02@gmail.com" w:date="2023-10-24T09:58:00Z" w:initials="a">
    <w:p w14:paraId="0395451B" w14:textId="77777777" w:rsidR="00863000" w:rsidRDefault="00863000" w:rsidP="00863000">
      <w:pPr>
        <w:pStyle w:val="a9"/>
        <w:rPr>
          <w:rFonts w:hint="default"/>
        </w:rPr>
      </w:pPr>
      <w:r>
        <w:rPr>
          <w:rStyle w:val="a8"/>
          <w:rFonts w:hint="default"/>
        </w:rPr>
        <w:annotationRef/>
      </w:r>
      <w:r>
        <w:t>行政・有識者等はアドバイザーとしました</w:t>
      </w:r>
    </w:p>
  </w:comment>
  <w:comment w:id="18" w:author="ansato02@gmail.com" w:date="2023-10-24T09:57:00Z" w:initials="a">
    <w:p w14:paraId="7C206ABF" w14:textId="61363E07" w:rsidR="00284594" w:rsidRDefault="00284594">
      <w:pPr>
        <w:pStyle w:val="a9"/>
        <w:rPr>
          <w:rFonts w:hint="default"/>
        </w:rPr>
      </w:pPr>
      <w:r>
        <w:rPr>
          <w:rStyle w:val="a8"/>
          <w:rFonts w:hint="default"/>
        </w:rPr>
        <w:annotationRef/>
      </w:r>
    </w:p>
  </w:comment>
  <w:comment w:id="19" w:author="ansato02@gmail.com" w:date="2023-10-24T09:58:00Z" w:initials="a">
    <w:p w14:paraId="3E353B21" w14:textId="77777777" w:rsidR="00284594" w:rsidRDefault="00284594">
      <w:pPr>
        <w:pStyle w:val="a9"/>
        <w:rPr>
          <w:rFonts w:hint="default"/>
        </w:rPr>
      </w:pPr>
      <w:r>
        <w:rPr>
          <w:rStyle w:val="a8"/>
          <w:rFonts w:hint="default"/>
        </w:rPr>
        <w:annotationRef/>
      </w:r>
      <w:r>
        <w:t>退会と除名を追加しました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26F931" w15:done="0"/>
  <w15:commentEx w15:paraId="24C996EE" w15:done="0"/>
  <w15:commentEx w15:paraId="0395451B" w15:done="0"/>
  <w15:commentEx w15:paraId="7C206ABF" w15:done="0"/>
  <w15:commentEx w15:paraId="3E353B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BCFD0C3" w16cex:dateUtc="2023-10-24T01:37:00Z"/>
  <w16cex:commentExtensible w16cex:durableId="0E141638" w16cex:dateUtc="2023-10-24T01:41:00Z"/>
  <w16cex:commentExtensible w16cex:durableId="196DD0E4" w16cex:dateUtc="2023-10-24T00:58:00Z"/>
  <w16cex:commentExtensible w16cex:durableId="63C8366E" w16cex:dateUtc="2023-10-24T0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26F931" w16cid:durableId="7BCFD0C3"/>
  <w16cid:commentId w16cid:paraId="24C996EE" w16cid:durableId="0E141638"/>
  <w16cid:commentId w16cid:paraId="0395451B" w16cid:durableId="196DD0E4"/>
  <w16cid:commentId w16cid:paraId="7C206ABF" w16cid:durableId="63C8366E"/>
  <w16cid:commentId w16cid:paraId="3E353B21" w16cid:durableId="41A6DC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D712E" w14:textId="77777777" w:rsidR="009D6932" w:rsidRDefault="009D6932">
      <w:pPr>
        <w:spacing w:before="358"/>
        <w:rPr>
          <w:rFonts w:hint="default"/>
        </w:rPr>
      </w:pPr>
      <w:r>
        <w:continuationSeparator/>
      </w:r>
    </w:p>
  </w:endnote>
  <w:endnote w:type="continuationSeparator" w:id="0">
    <w:p w14:paraId="2E59ECFB" w14:textId="77777777" w:rsidR="009D6932" w:rsidRDefault="009D693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011E9" w14:textId="77777777" w:rsidR="00A43374" w:rsidRDefault="00A43374">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15C0CC2" w14:textId="77777777" w:rsidR="00A43374" w:rsidRDefault="00A43374">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0436F" w14:textId="77777777" w:rsidR="00A43374" w:rsidRDefault="00A43374">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rsidR="00C518ED">
      <w:rPr>
        <w:rFonts w:hint="default"/>
        <w:noProof/>
      </w:rPr>
      <w:t>1</w:t>
    </w:r>
    <w:r>
      <w:fldChar w:fldCharType="end"/>
    </w:r>
    <w:r>
      <w:t xml:space="preserve"> -</w:t>
    </w:r>
  </w:p>
  <w:p w14:paraId="2B57DCD5" w14:textId="77777777" w:rsidR="00A43374" w:rsidRDefault="00A43374">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84666" w14:textId="77777777" w:rsidR="009D6932" w:rsidRDefault="009D6932">
      <w:pPr>
        <w:spacing w:before="358"/>
        <w:rPr>
          <w:rFonts w:hint="default"/>
        </w:rPr>
      </w:pPr>
      <w:r>
        <w:continuationSeparator/>
      </w:r>
    </w:p>
  </w:footnote>
  <w:footnote w:type="continuationSeparator" w:id="0">
    <w:p w14:paraId="6E37F89C" w14:textId="77777777" w:rsidR="009D6932" w:rsidRDefault="009D6932">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8C2D7A"/>
    <w:multiLevelType w:val="hybridMultilevel"/>
    <w:tmpl w:val="EDD25A4C"/>
    <w:lvl w:ilvl="0" w:tplc="C388CD5C">
      <w:start w:val="5"/>
      <w:numFmt w:val="bullet"/>
      <w:lvlText w:val="※"/>
      <w:lvlJc w:val="left"/>
      <w:pPr>
        <w:ind w:left="360" w:hanging="360"/>
      </w:pPr>
      <w:rPr>
        <w:rFonts w:ascii="ＭＳ 明朝" w:eastAsia="ＭＳ 明朝" w:hAnsi="ＭＳ 明朝" w:cs="ＭＳ 明朝" w:hint="eastAsia"/>
        <w:sz w:val="24"/>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73725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友和 川畑">
    <w15:presenceInfo w15:providerId="Windows Live" w15:userId="de33740797c8b262"/>
  </w15:person>
  <w15:person w15:author="ansato02@gmail.com">
    <w15:presenceInfo w15:providerId="Windows Live" w15:userId="568eef193a4dac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displayBackgroundShape/>
  <w:bordersDoNotSurroundHeader/>
  <w:bordersDoNotSurroundFooter/>
  <w:proofState w:spelling="clean" w:grammar="clean"/>
  <w:trackRevisions/>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2B"/>
    <w:rsid w:val="00006CD5"/>
    <w:rsid w:val="000439AC"/>
    <w:rsid w:val="00073136"/>
    <w:rsid w:val="00194F13"/>
    <w:rsid w:val="001B5D40"/>
    <w:rsid w:val="001E39FD"/>
    <w:rsid w:val="00284594"/>
    <w:rsid w:val="003410C0"/>
    <w:rsid w:val="004A05EE"/>
    <w:rsid w:val="00580B25"/>
    <w:rsid w:val="00650637"/>
    <w:rsid w:val="006B4F1F"/>
    <w:rsid w:val="007A79DC"/>
    <w:rsid w:val="00863000"/>
    <w:rsid w:val="00884294"/>
    <w:rsid w:val="008C2397"/>
    <w:rsid w:val="008C68DB"/>
    <w:rsid w:val="009D6932"/>
    <w:rsid w:val="00A01611"/>
    <w:rsid w:val="00A14EFC"/>
    <w:rsid w:val="00A43374"/>
    <w:rsid w:val="00B53418"/>
    <w:rsid w:val="00B72871"/>
    <w:rsid w:val="00C0676C"/>
    <w:rsid w:val="00C518ED"/>
    <w:rsid w:val="00CB4F4E"/>
    <w:rsid w:val="00D14E86"/>
    <w:rsid w:val="00D424E4"/>
    <w:rsid w:val="00F61C4E"/>
    <w:rsid w:val="00F7202B"/>
    <w:rsid w:val="00FC7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4A2097"/>
  <w15:chartTrackingRefBased/>
  <w15:docId w15:val="{4EBDC30A-761B-474E-8CF5-1BAC1588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2871"/>
    <w:pPr>
      <w:tabs>
        <w:tab w:val="center" w:pos="4252"/>
        <w:tab w:val="right" w:pos="8504"/>
      </w:tabs>
      <w:snapToGrid w:val="0"/>
    </w:pPr>
  </w:style>
  <w:style w:type="character" w:customStyle="1" w:styleId="a4">
    <w:name w:val="ヘッダー (文字)"/>
    <w:link w:val="a3"/>
    <w:uiPriority w:val="99"/>
    <w:rsid w:val="00B72871"/>
    <w:rPr>
      <w:rFonts w:ascii="Times New Roman" w:hAnsi="Times New Roman"/>
      <w:color w:val="000000"/>
      <w:sz w:val="21"/>
    </w:rPr>
  </w:style>
  <w:style w:type="paragraph" w:styleId="a5">
    <w:name w:val="footer"/>
    <w:basedOn w:val="a"/>
    <w:link w:val="a6"/>
    <w:uiPriority w:val="99"/>
    <w:unhideWhenUsed/>
    <w:rsid w:val="00B72871"/>
    <w:pPr>
      <w:tabs>
        <w:tab w:val="center" w:pos="4252"/>
        <w:tab w:val="right" w:pos="8504"/>
      </w:tabs>
      <w:snapToGrid w:val="0"/>
    </w:pPr>
  </w:style>
  <w:style w:type="character" w:customStyle="1" w:styleId="a6">
    <w:name w:val="フッター (文字)"/>
    <w:link w:val="a5"/>
    <w:uiPriority w:val="99"/>
    <w:rsid w:val="00B72871"/>
    <w:rPr>
      <w:rFonts w:ascii="Times New Roman" w:hAnsi="Times New Roman"/>
      <w:color w:val="000000"/>
      <w:sz w:val="21"/>
    </w:rPr>
  </w:style>
  <w:style w:type="paragraph" w:styleId="a7">
    <w:name w:val="Revision"/>
    <w:hidden/>
    <w:uiPriority w:val="99"/>
    <w:semiHidden/>
    <w:rsid w:val="000439AC"/>
    <w:rPr>
      <w:rFonts w:ascii="Times New Roman" w:hAnsi="Times New Roman" w:hint="eastAsia"/>
      <w:color w:val="000000"/>
      <w:sz w:val="21"/>
    </w:rPr>
  </w:style>
  <w:style w:type="character" w:styleId="a8">
    <w:name w:val="annotation reference"/>
    <w:basedOn w:val="a0"/>
    <w:uiPriority w:val="99"/>
    <w:semiHidden/>
    <w:unhideWhenUsed/>
    <w:rsid w:val="00284594"/>
    <w:rPr>
      <w:sz w:val="18"/>
      <w:szCs w:val="18"/>
    </w:rPr>
  </w:style>
  <w:style w:type="paragraph" w:styleId="a9">
    <w:name w:val="annotation text"/>
    <w:basedOn w:val="a"/>
    <w:link w:val="aa"/>
    <w:uiPriority w:val="99"/>
    <w:semiHidden/>
    <w:unhideWhenUsed/>
    <w:rsid w:val="00284594"/>
    <w:pPr>
      <w:jc w:val="left"/>
    </w:pPr>
  </w:style>
  <w:style w:type="character" w:customStyle="1" w:styleId="aa">
    <w:name w:val="コメント文字列 (文字)"/>
    <w:basedOn w:val="a0"/>
    <w:link w:val="a9"/>
    <w:uiPriority w:val="99"/>
    <w:semiHidden/>
    <w:rsid w:val="00284594"/>
    <w:rPr>
      <w:rFonts w:ascii="Times New Roman" w:hAnsi="Times New Roman"/>
      <w:color w:val="000000"/>
      <w:sz w:val="21"/>
    </w:rPr>
  </w:style>
  <w:style w:type="paragraph" w:styleId="ab">
    <w:name w:val="annotation subject"/>
    <w:basedOn w:val="a9"/>
    <w:next w:val="a9"/>
    <w:link w:val="ac"/>
    <w:uiPriority w:val="99"/>
    <w:semiHidden/>
    <w:unhideWhenUsed/>
    <w:rsid w:val="00284594"/>
    <w:rPr>
      <w:b/>
      <w:bCs/>
    </w:rPr>
  </w:style>
  <w:style w:type="character" w:customStyle="1" w:styleId="ac">
    <w:name w:val="コメント内容 (文字)"/>
    <w:basedOn w:val="aa"/>
    <w:link w:val="ab"/>
    <w:uiPriority w:val="99"/>
    <w:semiHidden/>
    <w:rsid w:val="00284594"/>
    <w:rPr>
      <w:rFonts w:ascii="Times New Roman" w:hAnsi="Times New Roman"/>
      <w:b/>
      <w:bCs/>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326</Words>
  <Characters>1864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鹿児島県</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鹿児島県</dc:creator>
  <cp:keywords/>
  <cp:lastModifiedBy>友和 川畑</cp:lastModifiedBy>
  <cp:revision>3</cp:revision>
  <cp:lastPrinted>1899-12-31T15:00:00Z</cp:lastPrinted>
  <dcterms:created xsi:type="dcterms:W3CDTF">2023-10-30T11:21:00Z</dcterms:created>
  <dcterms:modified xsi:type="dcterms:W3CDTF">2024-10-26T01:56:00Z</dcterms:modified>
</cp:coreProperties>
</file>